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52010" w14:textId="48FD279F" w:rsidR="009D2F9B" w:rsidRPr="00676186" w:rsidRDefault="005E1C75" w:rsidP="00E001F2">
      <w:pPr>
        <w:jc w:val="center"/>
        <w:rPr>
          <w:rFonts w:ascii="Verdana" w:hAnsi="Verdana"/>
          <w:lang w:val="en-CA"/>
        </w:rPr>
      </w:pPr>
      <w:r w:rsidRPr="00676186">
        <w:rPr>
          <w:noProof/>
          <w:lang w:val="en-CA" w:eastAsia="en-US"/>
        </w:rPr>
        <w:drawing>
          <wp:inline distT="0" distB="0" distL="0" distR="0" wp14:anchorId="4AF58ADE" wp14:editId="32E5CE90">
            <wp:extent cx="2870835" cy="925195"/>
            <wp:effectExtent l="19050" t="0" r="5715" b="0"/>
            <wp:docPr id="2" name="Image 1" descr="Ellico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llicom_logo"/>
                    <pic:cNvPicPr>
                      <a:picLocks noChangeAspect="1" noChangeArrowheads="1"/>
                    </pic:cNvPicPr>
                  </pic:nvPicPr>
                  <pic:blipFill>
                    <a:blip r:embed="rId14" cstate="print"/>
                    <a:srcRect/>
                    <a:stretch>
                      <a:fillRect/>
                    </a:stretch>
                  </pic:blipFill>
                  <pic:spPr bwMode="auto">
                    <a:xfrm>
                      <a:off x="0" y="0"/>
                      <a:ext cx="2870835" cy="925195"/>
                    </a:xfrm>
                    <a:prstGeom prst="rect">
                      <a:avLst/>
                    </a:prstGeom>
                    <a:noFill/>
                    <a:ln w="9525">
                      <a:noFill/>
                      <a:miter lim="800000"/>
                      <a:headEnd/>
                      <a:tailEnd/>
                    </a:ln>
                  </pic:spPr>
                </pic:pic>
              </a:graphicData>
            </a:graphic>
          </wp:inline>
        </w:drawing>
      </w:r>
    </w:p>
    <w:p w14:paraId="331208EC" w14:textId="1F91F36C" w:rsidR="006C3832" w:rsidRPr="00676186" w:rsidRDefault="001A6EEA" w:rsidP="001A6EEA">
      <w:pPr>
        <w:jc w:val="center"/>
        <w:rPr>
          <w:rFonts w:ascii="Verdana" w:hAnsi="Verdana"/>
          <w:lang w:val="en-CA"/>
        </w:rPr>
      </w:pPr>
      <w:r w:rsidRPr="00676186">
        <w:rPr>
          <w:noProof/>
          <w:lang w:val="en-CA"/>
        </w:rPr>
        <w:drawing>
          <wp:anchor distT="0" distB="0" distL="114300" distR="114300" simplePos="0" relativeHeight="251659264" behindDoc="0" locked="0" layoutInCell="1" allowOverlap="1" wp14:anchorId="613FE270" wp14:editId="0F8A91C1">
            <wp:simplePos x="0" y="0"/>
            <wp:positionH relativeFrom="margin">
              <wp:posOffset>2808605</wp:posOffset>
            </wp:positionH>
            <wp:positionV relativeFrom="paragraph">
              <wp:posOffset>233045</wp:posOffset>
            </wp:positionV>
            <wp:extent cx="2897125" cy="1512989"/>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ICEF Logo.png"/>
                    <pic:cNvPicPr/>
                  </pic:nvPicPr>
                  <pic:blipFill>
                    <a:blip r:embed="rId15">
                      <a:extLst>
                        <a:ext uri="{28A0092B-C50C-407E-A947-70E740481C1C}">
                          <a14:useLocalDpi xmlns:a14="http://schemas.microsoft.com/office/drawing/2010/main" val="0"/>
                        </a:ext>
                      </a:extLst>
                    </a:blip>
                    <a:stretch>
                      <a:fillRect/>
                    </a:stretch>
                  </pic:blipFill>
                  <pic:spPr>
                    <a:xfrm>
                      <a:off x="0" y="0"/>
                      <a:ext cx="2897125" cy="1512989"/>
                    </a:xfrm>
                    <a:prstGeom prst="rect">
                      <a:avLst/>
                    </a:prstGeom>
                  </pic:spPr>
                </pic:pic>
              </a:graphicData>
            </a:graphic>
          </wp:anchor>
        </w:drawing>
      </w:r>
    </w:p>
    <w:p w14:paraId="4926AF34" w14:textId="77777777" w:rsidR="00747EFA" w:rsidRPr="00676186" w:rsidRDefault="00747EFA" w:rsidP="00747EFA">
      <w:pPr>
        <w:rPr>
          <w:lang w:val="en-CA"/>
        </w:rPr>
      </w:pPr>
    </w:p>
    <w:p w14:paraId="45278F8F" w14:textId="286E0ECA" w:rsidR="009D2F9B" w:rsidRPr="00676186" w:rsidRDefault="00747EFA" w:rsidP="3FC7E054">
      <w:pPr>
        <w:jc w:val="center"/>
        <w:rPr>
          <w:b/>
          <w:bCs/>
          <w:sz w:val="160"/>
          <w:szCs w:val="160"/>
          <w:lang w:val="en-CA"/>
        </w:rPr>
      </w:pPr>
      <w:r w:rsidRPr="00676186">
        <w:rPr>
          <w:b/>
          <w:bCs/>
          <w:sz w:val="48"/>
          <w:szCs w:val="48"/>
          <w:lang w:val="en-CA"/>
        </w:rPr>
        <w:t>Pr</w:t>
      </w:r>
      <w:r w:rsidR="00523274">
        <w:rPr>
          <w:b/>
          <w:bCs/>
          <w:sz w:val="48"/>
          <w:szCs w:val="48"/>
          <w:lang w:val="en-CA"/>
        </w:rPr>
        <w:t>evention of</w:t>
      </w:r>
      <w:r w:rsidRPr="00676186">
        <w:rPr>
          <w:b/>
          <w:bCs/>
          <w:sz w:val="48"/>
          <w:szCs w:val="48"/>
          <w:lang w:val="en-CA"/>
        </w:rPr>
        <w:t xml:space="preserve"> Sexual Exploitation and Abuse (PSEA)</w:t>
      </w:r>
    </w:p>
    <w:p w14:paraId="4B1E0F18" w14:textId="2065F080" w:rsidR="001F33ED" w:rsidRPr="00676186" w:rsidRDefault="001A6EEA" w:rsidP="3FC7E054">
      <w:pPr>
        <w:jc w:val="center"/>
        <w:rPr>
          <w:b/>
          <w:bCs/>
          <w:sz w:val="40"/>
          <w:szCs w:val="40"/>
          <w:lang w:val="en-CA"/>
        </w:rPr>
      </w:pPr>
      <w:r w:rsidRPr="00676186">
        <w:rPr>
          <w:b/>
          <w:bCs/>
          <w:sz w:val="40"/>
          <w:szCs w:val="40"/>
          <w:lang w:val="en-CA"/>
        </w:rPr>
        <w:t>Module</w:t>
      </w:r>
      <w:r w:rsidR="3FC7E054" w:rsidRPr="00676186">
        <w:rPr>
          <w:b/>
          <w:bCs/>
          <w:sz w:val="40"/>
          <w:szCs w:val="40"/>
          <w:lang w:val="en-CA"/>
        </w:rPr>
        <w:t xml:space="preserve"> </w:t>
      </w:r>
      <w:r w:rsidR="00E30DE4" w:rsidRPr="00676186">
        <w:rPr>
          <w:b/>
          <w:bCs/>
          <w:sz w:val="40"/>
          <w:szCs w:val="40"/>
          <w:lang w:val="en-CA"/>
        </w:rPr>
        <w:t>4</w:t>
      </w:r>
      <w:r w:rsidR="3FC7E054" w:rsidRPr="00676186">
        <w:rPr>
          <w:b/>
          <w:bCs/>
          <w:sz w:val="40"/>
          <w:szCs w:val="40"/>
          <w:lang w:val="en-CA"/>
        </w:rPr>
        <w:t>:</w:t>
      </w:r>
      <w:r w:rsidR="0064638F" w:rsidRPr="00676186">
        <w:rPr>
          <w:b/>
          <w:bCs/>
          <w:sz w:val="40"/>
          <w:szCs w:val="40"/>
          <w:lang w:val="en-CA"/>
        </w:rPr>
        <w:t xml:space="preserve"> </w:t>
      </w:r>
      <w:r w:rsidR="00E30DE4" w:rsidRPr="00676186">
        <w:rPr>
          <w:rFonts w:cstheme="minorHAnsi"/>
          <w:b/>
          <w:bCs/>
          <w:sz w:val="40"/>
          <w:szCs w:val="40"/>
          <w:lang w:val="en-CA"/>
        </w:rPr>
        <w:t xml:space="preserve">Responsibilities of </w:t>
      </w:r>
      <w:r w:rsidR="00076327">
        <w:rPr>
          <w:rFonts w:cstheme="minorHAnsi"/>
          <w:b/>
          <w:bCs/>
          <w:sz w:val="40"/>
          <w:szCs w:val="40"/>
          <w:lang w:val="en-CA"/>
        </w:rPr>
        <w:t>h</w:t>
      </w:r>
      <w:r w:rsidR="00E30DE4" w:rsidRPr="00676186">
        <w:rPr>
          <w:rFonts w:cstheme="minorHAnsi"/>
          <w:b/>
          <w:bCs/>
          <w:sz w:val="40"/>
          <w:szCs w:val="40"/>
          <w:lang w:val="en-CA"/>
        </w:rPr>
        <w:t xml:space="preserve">eads of </w:t>
      </w:r>
      <w:r w:rsidR="00076327">
        <w:rPr>
          <w:rFonts w:cstheme="minorHAnsi"/>
          <w:b/>
          <w:bCs/>
          <w:sz w:val="40"/>
          <w:szCs w:val="40"/>
          <w:lang w:val="en-CA"/>
        </w:rPr>
        <w:t>o</w:t>
      </w:r>
      <w:r w:rsidR="00E30DE4" w:rsidRPr="00676186">
        <w:rPr>
          <w:rFonts w:cstheme="minorHAnsi"/>
          <w:b/>
          <w:bCs/>
          <w:sz w:val="40"/>
          <w:szCs w:val="40"/>
          <w:lang w:val="en-CA"/>
        </w:rPr>
        <w:t xml:space="preserve">ffices and </w:t>
      </w:r>
      <w:r w:rsidR="00076327">
        <w:rPr>
          <w:rFonts w:cstheme="minorHAnsi"/>
          <w:b/>
          <w:bCs/>
          <w:sz w:val="40"/>
          <w:szCs w:val="40"/>
          <w:lang w:val="en-CA"/>
        </w:rPr>
        <w:t>h</w:t>
      </w:r>
      <w:r w:rsidR="00E30DE4" w:rsidRPr="00676186">
        <w:rPr>
          <w:rFonts w:cstheme="minorHAnsi"/>
          <w:b/>
          <w:bCs/>
          <w:sz w:val="40"/>
          <w:szCs w:val="40"/>
          <w:lang w:val="en-CA"/>
        </w:rPr>
        <w:t xml:space="preserve">eads of </w:t>
      </w:r>
      <w:r w:rsidR="00076327">
        <w:rPr>
          <w:rFonts w:cstheme="minorHAnsi"/>
          <w:b/>
          <w:bCs/>
          <w:sz w:val="40"/>
          <w:szCs w:val="40"/>
          <w:lang w:val="en-CA"/>
        </w:rPr>
        <w:t>d</w:t>
      </w:r>
      <w:r w:rsidR="00E30DE4" w:rsidRPr="00676186">
        <w:rPr>
          <w:rFonts w:cstheme="minorHAnsi"/>
          <w:b/>
          <w:bCs/>
          <w:sz w:val="40"/>
          <w:szCs w:val="40"/>
          <w:lang w:val="en-CA"/>
        </w:rPr>
        <w:t>epartments</w:t>
      </w:r>
    </w:p>
    <w:p w14:paraId="12D5E0A2" w14:textId="77777777" w:rsidR="00747EFA" w:rsidRPr="00676186" w:rsidRDefault="00747EFA" w:rsidP="3FC7E054">
      <w:pPr>
        <w:jc w:val="center"/>
        <w:rPr>
          <w:b/>
          <w:bCs/>
          <w:sz w:val="40"/>
          <w:szCs w:val="40"/>
          <w:lang w:val="en-CA"/>
        </w:rPr>
      </w:pPr>
    </w:p>
    <w:p w14:paraId="40CDB1E8" w14:textId="77777777" w:rsidR="009D2F9B" w:rsidRPr="00676186" w:rsidRDefault="3FC7E054" w:rsidP="3FC7E054">
      <w:pPr>
        <w:pStyle w:val="Grandtitre"/>
        <w:rPr>
          <w:rFonts w:asciiTheme="minorHAnsi" w:hAnsiTheme="minorHAnsi"/>
          <w:color w:val="808080" w:themeColor="text1" w:themeTint="7F"/>
          <w:sz w:val="52"/>
          <w:szCs w:val="52"/>
          <w:lang w:val="en-CA"/>
        </w:rPr>
      </w:pPr>
      <w:r w:rsidRPr="00676186">
        <w:rPr>
          <w:rFonts w:asciiTheme="minorHAnsi" w:hAnsiTheme="minorHAnsi"/>
          <w:color w:val="808080" w:themeColor="text1" w:themeTint="7F"/>
          <w:sz w:val="52"/>
          <w:szCs w:val="52"/>
          <w:lang w:val="en-CA"/>
        </w:rPr>
        <w:t>Storyboard</w:t>
      </w:r>
    </w:p>
    <w:p w14:paraId="2E2EE1E8" w14:textId="77777777" w:rsidR="00A024FC" w:rsidRPr="00676186" w:rsidRDefault="00A024FC" w:rsidP="005A39C9">
      <w:pPr>
        <w:rPr>
          <w:lang w:val="en-CA"/>
        </w:rPr>
      </w:pPr>
    </w:p>
    <w:p w14:paraId="579D45D7" w14:textId="77777777" w:rsidR="009D2F9B" w:rsidRPr="00676186" w:rsidRDefault="009D2F9B" w:rsidP="005A39C9">
      <w:pPr>
        <w:rPr>
          <w:lang w:val="en-CA"/>
        </w:rPr>
      </w:pPr>
    </w:p>
    <w:p w14:paraId="77988976" w14:textId="77777777" w:rsidR="00184895" w:rsidRPr="00676186" w:rsidRDefault="3FC7E054" w:rsidP="3FC7E054">
      <w:pPr>
        <w:jc w:val="center"/>
        <w:rPr>
          <w:b/>
          <w:bCs/>
          <w:sz w:val="36"/>
          <w:szCs w:val="36"/>
          <w:lang w:val="en-CA"/>
        </w:rPr>
      </w:pPr>
      <w:r w:rsidRPr="00676186">
        <w:rPr>
          <w:b/>
          <w:bCs/>
          <w:sz w:val="36"/>
          <w:szCs w:val="36"/>
          <w:lang w:val="en-CA"/>
        </w:rPr>
        <w:t>Instructional Designers:</w:t>
      </w:r>
    </w:p>
    <w:p w14:paraId="0DAA8245" w14:textId="0BAB52A7" w:rsidR="009D2F9B" w:rsidRPr="00676186" w:rsidRDefault="0064638F" w:rsidP="3FC7E054">
      <w:pPr>
        <w:jc w:val="center"/>
        <w:rPr>
          <w:b/>
          <w:bCs/>
          <w:sz w:val="36"/>
          <w:szCs w:val="36"/>
          <w:lang w:val="en-CA"/>
        </w:rPr>
      </w:pPr>
      <w:r w:rsidRPr="00676186">
        <w:rPr>
          <w:b/>
          <w:bCs/>
          <w:sz w:val="24"/>
          <w:szCs w:val="24"/>
          <w:lang w:val="en-CA"/>
        </w:rPr>
        <w:t xml:space="preserve">Melissa </w:t>
      </w:r>
      <w:r w:rsidR="00F86CCE" w:rsidRPr="00676186">
        <w:rPr>
          <w:b/>
          <w:bCs/>
          <w:sz w:val="24"/>
          <w:szCs w:val="24"/>
          <w:lang w:val="en-CA"/>
        </w:rPr>
        <w:t>Laurent</w:t>
      </w:r>
    </w:p>
    <w:p w14:paraId="6154419E" w14:textId="4EB54547" w:rsidR="009D2F9B" w:rsidRPr="00676186" w:rsidRDefault="3FC7E054" w:rsidP="3FC7E054">
      <w:pPr>
        <w:jc w:val="center"/>
        <w:rPr>
          <w:b/>
          <w:bCs/>
          <w:sz w:val="28"/>
          <w:szCs w:val="28"/>
          <w:lang w:val="en-CA"/>
        </w:rPr>
      </w:pPr>
      <w:r w:rsidRPr="00676186">
        <w:rPr>
          <w:b/>
          <w:bCs/>
          <w:lang w:val="en-CA"/>
        </w:rPr>
        <w:t xml:space="preserve">Date: </w:t>
      </w:r>
      <w:r w:rsidR="00F86CCE" w:rsidRPr="00676186">
        <w:rPr>
          <w:b/>
          <w:bCs/>
          <w:lang w:val="en-CA"/>
        </w:rPr>
        <w:t>April</w:t>
      </w:r>
      <w:r w:rsidRPr="00676186">
        <w:rPr>
          <w:b/>
          <w:bCs/>
          <w:lang w:val="en-CA"/>
        </w:rPr>
        <w:t xml:space="preserve"> </w:t>
      </w:r>
      <w:r w:rsidR="00E30DE4" w:rsidRPr="00676186">
        <w:rPr>
          <w:b/>
          <w:bCs/>
          <w:lang w:val="en-CA"/>
        </w:rPr>
        <w:t>2</w:t>
      </w:r>
      <w:r w:rsidR="00621250" w:rsidRPr="00676186">
        <w:rPr>
          <w:b/>
          <w:bCs/>
          <w:lang w:val="en-CA"/>
        </w:rPr>
        <w:t>3</w:t>
      </w:r>
      <w:r w:rsidRPr="00676186">
        <w:rPr>
          <w:b/>
          <w:bCs/>
          <w:lang w:val="en-CA"/>
        </w:rPr>
        <w:t xml:space="preserve">, </w:t>
      </w:r>
      <w:r w:rsidR="00F86CCE" w:rsidRPr="00676186">
        <w:rPr>
          <w:b/>
          <w:bCs/>
          <w:lang w:val="en-CA"/>
        </w:rPr>
        <w:t>2020</w:t>
      </w:r>
    </w:p>
    <w:p w14:paraId="78663F35" w14:textId="14DDC4E0" w:rsidR="00A024FC" w:rsidRPr="00676186" w:rsidRDefault="00A024FC" w:rsidP="005A39C9">
      <w:pPr>
        <w:rPr>
          <w:lang w:val="en-CA"/>
        </w:rPr>
      </w:pPr>
      <w:r w:rsidRPr="00676186">
        <w:rPr>
          <w:lang w:val="en-CA"/>
        </w:rPr>
        <w:br w:type="page"/>
      </w:r>
    </w:p>
    <w:p w14:paraId="0593DB47" w14:textId="77777777" w:rsidR="009D2F9B" w:rsidRPr="00676186" w:rsidRDefault="3FC7E054" w:rsidP="3FC7E054">
      <w:pPr>
        <w:spacing w:after="120"/>
        <w:rPr>
          <w:b/>
          <w:bCs/>
          <w:color w:val="1F497D" w:themeColor="text2"/>
          <w:sz w:val="28"/>
          <w:szCs w:val="28"/>
          <w:lang w:val="en-CA"/>
        </w:rPr>
      </w:pPr>
      <w:r w:rsidRPr="00676186">
        <w:rPr>
          <w:b/>
          <w:bCs/>
          <w:color w:val="1F497D" w:themeColor="text2"/>
          <w:sz w:val="28"/>
          <w:szCs w:val="28"/>
          <w:lang w:val="en-CA"/>
        </w:rPr>
        <w:lastRenderedPageBreak/>
        <w:t xml:space="preserve">STORYBOARD NOTES: </w:t>
      </w:r>
    </w:p>
    <w:tbl>
      <w:tblPr>
        <w:tblpPr w:leftFromText="141" w:rightFromText="141" w:vertAnchor="text" w:horzAnchor="margin" w:tblpY="7"/>
        <w:tblW w:w="4965" w:type="pct"/>
        <w:tblBorders>
          <w:top w:val="single" w:sz="4" w:space="0" w:color="C6D9F1"/>
          <w:left w:val="single" w:sz="4" w:space="0" w:color="C6D9F1"/>
          <w:bottom w:val="single" w:sz="4" w:space="0" w:color="C6D9F1"/>
          <w:right w:val="single" w:sz="4" w:space="0" w:color="C6D9F1"/>
          <w:insideH w:val="single" w:sz="4" w:space="0" w:color="C6D9F1"/>
        </w:tblBorders>
        <w:tblCellMar>
          <w:top w:w="85" w:type="dxa"/>
          <w:bottom w:w="85" w:type="dxa"/>
        </w:tblCellMar>
        <w:tblLook w:val="04A0" w:firstRow="1" w:lastRow="0" w:firstColumn="1" w:lastColumn="0" w:noHBand="0" w:noVBand="1"/>
      </w:tblPr>
      <w:tblGrid>
        <w:gridCol w:w="2736"/>
        <w:gridCol w:w="3334"/>
        <w:gridCol w:w="1048"/>
        <w:gridCol w:w="6186"/>
      </w:tblGrid>
      <w:tr w:rsidR="009D2F9B" w:rsidRPr="00676186" w14:paraId="1128201F" w14:textId="77777777" w:rsidTr="3FC7E054">
        <w:trPr>
          <w:trHeight w:val="151"/>
        </w:trPr>
        <w:tc>
          <w:tcPr>
            <w:tcW w:w="1028" w:type="pct"/>
            <w:vAlign w:val="center"/>
          </w:tcPr>
          <w:p w14:paraId="144FF28F" w14:textId="77777777" w:rsidR="009D2F9B" w:rsidRPr="00676186" w:rsidRDefault="3FC7E054" w:rsidP="3FC7E054">
            <w:pPr>
              <w:pStyle w:val="Normal2"/>
              <w:jc w:val="right"/>
              <w:rPr>
                <w:b/>
                <w:bCs/>
                <w:caps/>
                <w:color w:val="1F497D" w:themeColor="text2"/>
                <w:sz w:val="18"/>
                <w:szCs w:val="18"/>
                <w:lang w:val="en-CA"/>
              </w:rPr>
            </w:pPr>
            <w:r w:rsidRPr="00676186">
              <w:rPr>
                <w:b/>
                <w:bCs/>
                <w:caps/>
                <w:color w:val="1F497D" w:themeColor="text2"/>
                <w:sz w:val="18"/>
                <w:szCs w:val="18"/>
                <w:lang w:val="en-CA"/>
              </w:rPr>
              <w:t>Course Title:</w:t>
            </w:r>
          </w:p>
        </w:tc>
        <w:tc>
          <w:tcPr>
            <w:tcW w:w="3972" w:type="pct"/>
            <w:gridSpan w:val="3"/>
            <w:vAlign w:val="center"/>
          </w:tcPr>
          <w:p w14:paraId="5A192187" w14:textId="4FF1D7CD" w:rsidR="009D2F9B" w:rsidRPr="00676186" w:rsidRDefault="0007601E" w:rsidP="00E001F2">
            <w:pPr>
              <w:pStyle w:val="Normal2"/>
              <w:rPr>
                <w:color w:val="1F497D" w:themeColor="text2"/>
                <w:sz w:val="18"/>
                <w:lang w:val="en-CA"/>
              </w:rPr>
            </w:pPr>
            <w:r w:rsidRPr="00676186">
              <w:rPr>
                <w:color w:val="1F497D" w:themeColor="text2"/>
                <w:sz w:val="18"/>
                <w:lang w:val="en-CA"/>
              </w:rPr>
              <w:t xml:space="preserve">UNICEF – </w:t>
            </w:r>
            <w:r w:rsidR="001B22B4" w:rsidRPr="00676186">
              <w:rPr>
                <w:color w:val="1F497D" w:themeColor="text2"/>
                <w:sz w:val="18"/>
                <w:lang w:val="en-CA"/>
              </w:rPr>
              <w:t>PSEA</w:t>
            </w:r>
          </w:p>
        </w:tc>
      </w:tr>
      <w:tr w:rsidR="009D2F9B" w:rsidRPr="00676186" w14:paraId="41D7AB8A" w14:textId="77777777" w:rsidTr="3FC7E054">
        <w:trPr>
          <w:trHeight w:val="151"/>
        </w:trPr>
        <w:tc>
          <w:tcPr>
            <w:tcW w:w="1028" w:type="pct"/>
            <w:vAlign w:val="center"/>
          </w:tcPr>
          <w:p w14:paraId="4B650433" w14:textId="77777777" w:rsidR="009D2F9B" w:rsidRPr="00676186" w:rsidRDefault="3FC7E054" w:rsidP="3FC7E054">
            <w:pPr>
              <w:pStyle w:val="Normal2"/>
              <w:jc w:val="right"/>
              <w:rPr>
                <w:b/>
                <w:bCs/>
                <w:caps/>
                <w:color w:val="1F497D" w:themeColor="text2"/>
                <w:sz w:val="18"/>
                <w:szCs w:val="18"/>
                <w:lang w:val="en-CA"/>
              </w:rPr>
            </w:pPr>
            <w:r w:rsidRPr="00676186">
              <w:rPr>
                <w:b/>
                <w:bCs/>
                <w:caps/>
                <w:color w:val="1F497D" w:themeColor="text2"/>
                <w:sz w:val="18"/>
                <w:szCs w:val="18"/>
                <w:lang w:val="en-CA"/>
              </w:rPr>
              <w:t>Learning Unit Title:</w:t>
            </w:r>
          </w:p>
        </w:tc>
        <w:tc>
          <w:tcPr>
            <w:tcW w:w="3972" w:type="pct"/>
            <w:gridSpan w:val="3"/>
            <w:vAlign w:val="center"/>
          </w:tcPr>
          <w:p w14:paraId="7D5F088B" w14:textId="64FB974E" w:rsidR="009D2F9B" w:rsidRPr="00676186" w:rsidRDefault="00E30DE4" w:rsidP="00E001F2">
            <w:pPr>
              <w:pStyle w:val="Normal2"/>
              <w:rPr>
                <w:rFonts w:cstheme="minorHAnsi"/>
                <w:color w:val="1F497D" w:themeColor="text2"/>
                <w:sz w:val="18"/>
                <w:szCs w:val="18"/>
                <w:lang w:val="en-CA"/>
              </w:rPr>
            </w:pPr>
            <w:r w:rsidRPr="00676186">
              <w:rPr>
                <w:rFonts w:cstheme="minorHAnsi"/>
                <w:color w:val="1F497D" w:themeColor="text2"/>
                <w:sz w:val="18"/>
                <w:szCs w:val="18"/>
                <w:lang w:val="en-CA"/>
              </w:rPr>
              <w:t xml:space="preserve">Responsibilities of </w:t>
            </w:r>
            <w:r w:rsidR="00076327">
              <w:rPr>
                <w:rFonts w:cstheme="minorHAnsi"/>
                <w:color w:val="1F497D" w:themeColor="text2"/>
                <w:sz w:val="18"/>
                <w:szCs w:val="18"/>
                <w:lang w:val="en-CA"/>
              </w:rPr>
              <w:t>h</w:t>
            </w:r>
            <w:r w:rsidRPr="00676186">
              <w:rPr>
                <w:rFonts w:cstheme="minorHAnsi"/>
                <w:color w:val="1F497D" w:themeColor="text2"/>
                <w:sz w:val="18"/>
                <w:szCs w:val="18"/>
                <w:lang w:val="en-CA"/>
              </w:rPr>
              <w:t xml:space="preserve">eads of </w:t>
            </w:r>
            <w:r w:rsidR="00076327">
              <w:rPr>
                <w:rFonts w:cstheme="minorHAnsi"/>
                <w:color w:val="1F497D" w:themeColor="text2"/>
                <w:sz w:val="18"/>
                <w:szCs w:val="18"/>
                <w:lang w:val="en-CA"/>
              </w:rPr>
              <w:t>o</w:t>
            </w:r>
            <w:r w:rsidRPr="00676186">
              <w:rPr>
                <w:rFonts w:cstheme="minorHAnsi"/>
                <w:color w:val="1F497D" w:themeColor="text2"/>
                <w:sz w:val="18"/>
                <w:szCs w:val="18"/>
                <w:lang w:val="en-CA"/>
              </w:rPr>
              <w:t xml:space="preserve">ffices and </w:t>
            </w:r>
            <w:r w:rsidR="00076327">
              <w:rPr>
                <w:rFonts w:cstheme="minorHAnsi"/>
                <w:color w:val="1F497D" w:themeColor="text2"/>
                <w:sz w:val="18"/>
                <w:szCs w:val="18"/>
                <w:lang w:val="en-CA"/>
              </w:rPr>
              <w:t>h</w:t>
            </w:r>
            <w:r w:rsidRPr="00676186">
              <w:rPr>
                <w:rFonts w:cstheme="minorHAnsi"/>
                <w:color w:val="1F497D" w:themeColor="text2"/>
                <w:sz w:val="18"/>
                <w:szCs w:val="18"/>
                <w:lang w:val="en-CA"/>
              </w:rPr>
              <w:t xml:space="preserve">eads of </w:t>
            </w:r>
            <w:r w:rsidR="00076327">
              <w:rPr>
                <w:rFonts w:cstheme="minorHAnsi"/>
                <w:color w:val="1F497D" w:themeColor="text2"/>
                <w:sz w:val="18"/>
                <w:szCs w:val="18"/>
                <w:lang w:val="en-CA"/>
              </w:rPr>
              <w:t>d</w:t>
            </w:r>
            <w:r w:rsidRPr="00676186">
              <w:rPr>
                <w:rFonts w:cstheme="minorHAnsi"/>
                <w:color w:val="1F497D" w:themeColor="text2"/>
                <w:sz w:val="18"/>
                <w:szCs w:val="18"/>
                <w:lang w:val="en-CA"/>
              </w:rPr>
              <w:t>epartments</w:t>
            </w:r>
          </w:p>
        </w:tc>
      </w:tr>
      <w:tr w:rsidR="009D2F9B" w:rsidRPr="00676186" w14:paraId="7FA1D871" w14:textId="77777777" w:rsidTr="3FC7E054">
        <w:trPr>
          <w:trHeight w:val="147"/>
        </w:trPr>
        <w:tc>
          <w:tcPr>
            <w:tcW w:w="1028" w:type="pct"/>
            <w:vAlign w:val="center"/>
          </w:tcPr>
          <w:p w14:paraId="09DCAE78" w14:textId="77777777" w:rsidR="009D2F9B" w:rsidRPr="00676186" w:rsidRDefault="3FC7E054" w:rsidP="3FC7E054">
            <w:pPr>
              <w:pStyle w:val="Normal2"/>
              <w:jc w:val="right"/>
              <w:rPr>
                <w:b/>
                <w:bCs/>
                <w:caps/>
                <w:color w:val="1F497D" w:themeColor="text2"/>
                <w:sz w:val="18"/>
                <w:szCs w:val="18"/>
                <w:lang w:val="en-CA"/>
              </w:rPr>
            </w:pPr>
            <w:r w:rsidRPr="00676186">
              <w:rPr>
                <w:b/>
                <w:bCs/>
                <w:caps/>
                <w:color w:val="1F497D" w:themeColor="text2"/>
                <w:sz w:val="18"/>
                <w:szCs w:val="18"/>
                <w:lang w:val="en-CA"/>
              </w:rPr>
              <w:t>Date:</w:t>
            </w:r>
          </w:p>
        </w:tc>
        <w:tc>
          <w:tcPr>
            <w:tcW w:w="3972" w:type="pct"/>
            <w:gridSpan w:val="3"/>
            <w:vAlign w:val="center"/>
          </w:tcPr>
          <w:p w14:paraId="721DE332" w14:textId="1AAB1693" w:rsidR="009D2F9B" w:rsidRPr="00676186" w:rsidRDefault="005935D3" w:rsidP="00E001F2">
            <w:pPr>
              <w:pStyle w:val="Normal2"/>
              <w:rPr>
                <w:color w:val="1F497D" w:themeColor="text2"/>
                <w:sz w:val="18"/>
                <w:lang w:val="en-CA"/>
              </w:rPr>
            </w:pPr>
            <w:r w:rsidRPr="00676186">
              <w:rPr>
                <w:color w:val="1F497D" w:themeColor="text2"/>
                <w:sz w:val="18"/>
                <w:lang w:val="en-CA"/>
              </w:rPr>
              <w:t xml:space="preserve">April </w:t>
            </w:r>
            <w:r w:rsidR="00E30DE4" w:rsidRPr="00676186">
              <w:rPr>
                <w:color w:val="1F497D" w:themeColor="text2"/>
                <w:sz w:val="18"/>
                <w:lang w:val="en-CA"/>
              </w:rPr>
              <w:t>2</w:t>
            </w:r>
            <w:r w:rsidR="00E46643" w:rsidRPr="00676186">
              <w:rPr>
                <w:color w:val="1F497D" w:themeColor="text2"/>
                <w:sz w:val="18"/>
                <w:lang w:val="en-CA"/>
              </w:rPr>
              <w:t>3</w:t>
            </w:r>
            <w:r w:rsidRPr="00676186">
              <w:rPr>
                <w:color w:val="1F497D" w:themeColor="text2"/>
                <w:sz w:val="18"/>
                <w:lang w:val="en-CA"/>
              </w:rPr>
              <w:t>, 2020</w:t>
            </w:r>
          </w:p>
        </w:tc>
      </w:tr>
      <w:tr w:rsidR="009D2F9B" w:rsidRPr="00676186" w14:paraId="266A6E3B" w14:textId="77777777" w:rsidTr="3FC7E054">
        <w:trPr>
          <w:trHeight w:val="194"/>
        </w:trPr>
        <w:tc>
          <w:tcPr>
            <w:tcW w:w="1028" w:type="pct"/>
            <w:vAlign w:val="center"/>
          </w:tcPr>
          <w:p w14:paraId="7EF95AD0" w14:textId="5B3C0049" w:rsidR="009D2F9B" w:rsidRPr="00676186" w:rsidRDefault="3FC7E054" w:rsidP="3FC7E054">
            <w:pPr>
              <w:pStyle w:val="Normal2"/>
              <w:jc w:val="right"/>
              <w:rPr>
                <w:b/>
                <w:bCs/>
                <w:caps/>
                <w:color w:val="1F497D" w:themeColor="text2"/>
                <w:sz w:val="18"/>
                <w:szCs w:val="18"/>
                <w:lang w:val="en-CA"/>
              </w:rPr>
            </w:pPr>
            <w:r w:rsidRPr="00676186">
              <w:rPr>
                <w:b/>
                <w:bCs/>
                <w:caps/>
                <w:color w:val="1F497D" w:themeColor="text2"/>
                <w:sz w:val="18"/>
                <w:szCs w:val="18"/>
                <w:lang w:val="en-CA"/>
              </w:rPr>
              <w:t>Subject MATTER EXPERT(s):</w:t>
            </w:r>
          </w:p>
        </w:tc>
        <w:tc>
          <w:tcPr>
            <w:tcW w:w="1253" w:type="pct"/>
            <w:vAlign w:val="center"/>
          </w:tcPr>
          <w:p w14:paraId="75BAD200" w14:textId="474D4A9E" w:rsidR="00DE2F38" w:rsidRPr="00676186" w:rsidRDefault="00DE2F38" w:rsidP="00FF1C55">
            <w:pPr>
              <w:pStyle w:val="Normal2"/>
              <w:rPr>
                <w:color w:val="1F497D" w:themeColor="text2"/>
                <w:sz w:val="18"/>
                <w:lang w:val="en-CA"/>
              </w:rPr>
            </w:pPr>
          </w:p>
        </w:tc>
        <w:tc>
          <w:tcPr>
            <w:tcW w:w="394" w:type="pct"/>
            <w:vAlign w:val="center"/>
          </w:tcPr>
          <w:p w14:paraId="1B174FF9" w14:textId="77777777" w:rsidR="009D2F9B" w:rsidRPr="00676186" w:rsidRDefault="3FC7E054" w:rsidP="3FC7E054">
            <w:pPr>
              <w:pStyle w:val="Normal2"/>
              <w:rPr>
                <w:color w:val="1F497D" w:themeColor="text2"/>
                <w:sz w:val="18"/>
                <w:szCs w:val="18"/>
                <w:lang w:val="en-CA"/>
              </w:rPr>
            </w:pPr>
            <w:r w:rsidRPr="00676186">
              <w:rPr>
                <w:color w:val="1F497D" w:themeColor="text2"/>
                <w:sz w:val="18"/>
                <w:szCs w:val="18"/>
                <w:lang w:val="en-CA"/>
              </w:rPr>
              <w:t>E-mail:</w:t>
            </w:r>
          </w:p>
        </w:tc>
        <w:tc>
          <w:tcPr>
            <w:tcW w:w="2325" w:type="pct"/>
            <w:vAlign w:val="center"/>
          </w:tcPr>
          <w:p w14:paraId="58E00D48" w14:textId="7B34784B" w:rsidR="00444342" w:rsidRPr="00676186" w:rsidRDefault="00444342" w:rsidP="00FF1C55">
            <w:pPr>
              <w:pStyle w:val="Normal2"/>
              <w:rPr>
                <w:color w:val="1F497D" w:themeColor="text2"/>
                <w:sz w:val="18"/>
                <w:lang w:val="en-CA"/>
              </w:rPr>
            </w:pPr>
          </w:p>
        </w:tc>
      </w:tr>
      <w:tr w:rsidR="009D2F9B" w:rsidRPr="00676186" w14:paraId="0A572D4E" w14:textId="77777777" w:rsidTr="3FC7E054">
        <w:trPr>
          <w:trHeight w:val="155"/>
        </w:trPr>
        <w:tc>
          <w:tcPr>
            <w:tcW w:w="1028" w:type="pct"/>
            <w:vAlign w:val="center"/>
          </w:tcPr>
          <w:p w14:paraId="5C139690" w14:textId="77777777" w:rsidR="009D2F9B" w:rsidRPr="00676186" w:rsidRDefault="3FC7E054" w:rsidP="3FC7E054">
            <w:pPr>
              <w:pStyle w:val="Normal2"/>
              <w:jc w:val="right"/>
              <w:rPr>
                <w:b/>
                <w:bCs/>
                <w:caps/>
                <w:color w:val="1F497D" w:themeColor="text2"/>
                <w:sz w:val="18"/>
                <w:szCs w:val="18"/>
                <w:lang w:val="en-CA"/>
              </w:rPr>
            </w:pPr>
            <w:r w:rsidRPr="00676186">
              <w:rPr>
                <w:b/>
                <w:bCs/>
                <w:caps/>
                <w:color w:val="1F497D" w:themeColor="text2"/>
                <w:sz w:val="18"/>
                <w:szCs w:val="18"/>
                <w:lang w:val="en-CA"/>
              </w:rPr>
              <w:t>Instructional Designer(s):</w:t>
            </w:r>
          </w:p>
        </w:tc>
        <w:tc>
          <w:tcPr>
            <w:tcW w:w="1253" w:type="pct"/>
            <w:vAlign w:val="center"/>
          </w:tcPr>
          <w:p w14:paraId="7683F6F0" w14:textId="5B2EA891" w:rsidR="00D41A02" w:rsidRPr="00676186" w:rsidRDefault="00AD03FC" w:rsidP="00E001F2">
            <w:pPr>
              <w:pStyle w:val="Normal2"/>
              <w:rPr>
                <w:color w:val="1F497D" w:themeColor="text2"/>
                <w:sz w:val="18"/>
                <w:lang w:val="en-CA"/>
              </w:rPr>
            </w:pPr>
            <w:r w:rsidRPr="00676186">
              <w:rPr>
                <w:color w:val="1F497D" w:themeColor="text2"/>
                <w:sz w:val="18"/>
                <w:lang w:val="en-CA"/>
              </w:rPr>
              <w:t>Melissa Laurent</w:t>
            </w:r>
          </w:p>
        </w:tc>
        <w:tc>
          <w:tcPr>
            <w:tcW w:w="394" w:type="pct"/>
            <w:vAlign w:val="center"/>
          </w:tcPr>
          <w:p w14:paraId="3FA55338" w14:textId="77777777" w:rsidR="009D2F9B" w:rsidRPr="00676186" w:rsidRDefault="3FC7E054" w:rsidP="3FC7E054">
            <w:pPr>
              <w:pStyle w:val="Normal2"/>
              <w:rPr>
                <w:color w:val="1F497D" w:themeColor="text2"/>
                <w:sz w:val="18"/>
                <w:szCs w:val="18"/>
                <w:lang w:val="en-CA"/>
              </w:rPr>
            </w:pPr>
            <w:r w:rsidRPr="00676186">
              <w:rPr>
                <w:color w:val="1F497D" w:themeColor="text2"/>
                <w:sz w:val="18"/>
                <w:szCs w:val="18"/>
                <w:lang w:val="en-CA"/>
              </w:rPr>
              <w:t>E-mail:</w:t>
            </w:r>
          </w:p>
        </w:tc>
        <w:tc>
          <w:tcPr>
            <w:tcW w:w="2325" w:type="pct"/>
            <w:vAlign w:val="center"/>
          </w:tcPr>
          <w:p w14:paraId="447652E6" w14:textId="70E9FCFC" w:rsidR="009D2F9B" w:rsidRPr="00676186" w:rsidRDefault="00664015" w:rsidP="00E001F2">
            <w:pPr>
              <w:pStyle w:val="Normal2"/>
              <w:rPr>
                <w:color w:val="1F497D" w:themeColor="text2"/>
                <w:sz w:val="18"/>
                <w:lang w:val="en-CA"/>
              </w:rPr>
            </w:pPr>
            <w:r w:rsidRPr="00676186">
              <w:rPr>
                <w:color w:val="1F497D" w:themeColor="text2"/>
                <w:sz w:val="18"/>
                <w:lang w:val="en-CA"/>
              </w:rPr>
              <w:t xml:space="preserve"> </w:t>
            </w:r>
            <w:r w:rsidR="00AD03FC" w:rsidRPr="00676186">
              <w:rPr>
                <w:color w:val="1F497D" w:themeColor="text2"/>
                <w:sz w:val="18"/>
                <w:lang w:val="en-CA"/>
              </w:rPr>
              <w:t>mlaurent@ellicom.com</w:t>
            </w:r>
          </w:p>
        </w:tc>
      </w:tr>
    </w:tbl>
    <w:p w14:paraId="4D71C474" w14:textId="77777777" w:rsidR="009D2F9B" w:rsidRPr="00676186" w:rsidRDefault="009D2F9B" w:rsidP="005A39C9">
      <w:pPr>
        <w:rPr>
          <w:lang w:val="en-CA"/>
        </w:rPr>
      </w:pPr>
    </w:p>
    <w:tbl>
      <w:tblPr>
        <w:tblW w:w="4965" w:type="pct"/>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85" w:type="dxa"/>
          <w:bottom w:w="85" w:type="dxa"/>
        </w:tblCellMar>
        <w:tblLook w:val="04A0" w:firstRow="1" w:lastRow="0" w:firstColumn="1" w:lastColumn="0" w:noHBand="0" w:noVBand="1"/>
      </w:tblPr>
      <w:tblGrid>
        <w:gridCol w:w="3033"/>
        <w:gridCol w:w="10271"/>
      </w:tblGrid>
      <w:tr w:rsidR="00E001F2" w:rsidRPr="00676186" w14:paraId="64C06058" w14:textId="77777777" w:rsidTr="3FC7E054">
        <w:trPr>
          <w:trHeight w:val="186"/>
        </w:trPr>
        <w:tc>
          <w:tcPr>
            <w:tcW w:w="1140" w:type="pct"/>
            <w:vAlign w:val="center"/>
          </w:tcPr>
          <w:p w14:paraId="208A7C0C" w14:textId="77777777" w:rsidR="009D2F9B" w:rsidRPr="00676186" w:rsidRDefault="3FC7E054" w:rsidP="3FC7E054">
            <w:pPr>
              <w:pStyle w:val="Normal2"/>
              <w:rPr>
                <w:b/>
                <w:bCs/>
                <w:caps/>
                <w:color w:val="1F497D" w:themeColor="text2"/>
                <w:sz w:val="18"/>
                <w:szCs w:val="18"/>
                <w:lang w:val="en-CA"/>
              </w:rPr>
            </w:pPr>
            <w:r w:rsidRPr="00676186">
              <w:rPr>
                <w:b/>
                <w:bCs/>
                <w:caps/>
                <w:color w:val="1F497D" w:themeColor="text2"/>
                <w:sz w:val="18"/>
                <w:szCs w:val="18"/>
                <w:lang w:val="en-CA"/>
              </w:rPr>
              <w:t>General Description</w:t>
            </w:r>
          </w:p>
        </w:tc>
        <w:tc>
          <w:tcPr>
            <w:tcW w:w="3860" w:type="pct"/>
            <w:vAlign w:val="center"/>
          </w:tcPr>
          <w:p w14:paraId="7BC58D08" w14:textId="258681F2" w:rsidR="009D2F9B" w:rsidRPr="00676186" w:rsidRDefault="00FF1C55" w:rsidP="00FF1C55">
            <w:pPr>
              <w:pStyle w:val="Normal2"/>
              <w:rPr>
                <w:color w:val="1F497D" w:themeColor="text2"/>
                <w:sz w:val="18"/>
                <w:szCs w:val="18"/>
                <w:lang w:val="en-CA" w:eastAsia="fr-FR"/>
              </w:rPr>
            </w:pPr>
            <w:r w:rsidRPr="00676186">
              <w:rPr>
                <w:color w:val="1F497D" w:themeColor="text2"/>
                <w:sz w:val="18"/>
                <w:szCs w:val="18"/>
                <w:lang w:val="en-CA" w:eastAsia="fr-FR"/>
              </w:rPr>
              <w:t>This storyboard presents the information and activities for</w:t>
            </w:r>
            <w:r w:rsidR="00AD03FC" w:rsidRPr="00676186">
              <w:rPr>
                <w:color w:val="1F497D" w:themeColor="text2"/>
                <w:sz w:val="18"/>
                <w:szCs w:val="18"/>
                <w:lang w:val="en-CA" w:eastAsia="fr-FR"/>
              </w:rPr>
              <w:t xml:space="preserve"> Obligations of UN personnel</w:t>
            </w:r>
            <w:r w:rsidR="0007601E" w:rsidRPr="00676186">
              <w:rPr>
                <w:color w:val="1F497D" w:themeColor="text2"/>
                <w:sz w:val="18"/>
                <w:szCs w:val="18"/>
                <w:lang w:val="en-CA" w:eastAsia="fr-FR"/>
              </w:rPr>
              <w:t>.</w:t>
            </w:r>
          </w:p>
        </w:tc>
      </w:tr>
      <w:tr w:rsidR="00E001F2" w:rsidRPr="00676186" w14:paraId="6438DC18" w14:textId="77777777" w:rsidTr="3FC7E054">
        <w:trPr>
          <w:trHeight w:val="120"/>
        </w:trPr>
        <w:tc>
          <w:tcPr>
            <w:tcW w:w="1140" w:type="pct"/>
            <w:vAlign w:val="center"/>
          </w:tcPr>
          <w:p w14:paraId="433CF44C" w14:textId="20E79B29" w:rsidR="009D2F9B" w:rsidRPr="00676186" w:rsidRDefault="3FC7E054" w:rsidP="3FC7E054">
            <w:pPr>
              <w:pStyle w:val="Normal2"/>
              <w:rPr>
                <w:b/>
                <w:bCs/>
                <w:caps/>
                <w:color w:val="1F497D" w:themeColor="text2"/>
                <w:sz w:val="18"/>
                <w:szCs w:val="18"/>
                <w:lang w:val="en-CA"/>
              </w:rPr>
            </w:pPr>
            <w:r w:rsidRPr="00676186">
              <w:rPr>
                <w:b/>
                <w:bCs/>
                <w:caps/>
                <w:color w:val="1F497D" w:themeColor="text2"/>
                <w:sz w:val="18"/>
                <w:szCs w:val="18"/>
                <w:lang w:val="en-CA"/>
              </w:rPr>
              <w:t>narration</w:t>
            </w:r>
          </w:p>
        </w:tc>
        <w:tc>
          <w:tcPr>
            <w:tcW w:w="3860" w:type="pct"/>
            <w:vAlign w:val="center"/>
          </w:tcPr>
          <w:p w14:paraId="1474E9C5" w14:textId="08C2324D" w:rsidR="009D2F9B" w:rsidRPr="00676186" w:rsidRDefault="009D2F9B" w:rsidP="00E001F2">
            <w:pPr>
              <w:pStyle w:val="Normal2"/>
              <w:rPr>
                <w:color w:val="1F497D" w:themeColor="text2"/>
                <w:sz w:val="18"/>
                <w:szCs w:val="18"/>
                <w:lang w:val="en-CA"/>
              </w:rPr>
            </w:pPr>
          </w:p>
        </w:tc>
      </w:tr>
      <w:tr w:rsidR="00FF1C55" w:rsidRPr="00676186" w14:paraId="6A13049E" w14:textId="77777777" w:rsidTr="3FC7E054">
        <w:trPr>
          <w:trHeight w:val="186"/>
        </w:trPr>
        <w:tc>
          <w:tcPr>
            <w:tcW w:w="1140" w:type="pct"/>
            <w:vAlign w:val="center"/>
          </w:tcPr>
          <w:p w14:paraId="74606107" w14:textId="77777777" w:rsidR="00FF1C55" w:rsidRPr="00676186" w:rsidRDefault="00FF1C55" w:rsidP="00FF1C55">
            <w:pPr>
              <w:pStyle w:val="Normal2"/>
              <w:rPr>
                <w:b/>
                <w:bCs/>
                <w:caps/>
                <w:color w:val="1F497D" w:themeColor="text2"/>
                <w:sz w:val="18"/>
                <w:szCs w:val="18"/>
                <w:lang w:val="en-CA"/>
              </w:rPr>
            </w:pPr>
            <w:r w:rsidRPr="00676186">
              <w:rPr>
                <w:b/>
                <w:bCs/>
                <w:caps/>
                <w:color w:val="1F497D" w:themeColor="text2"/>
                <w:sz w:val="18"/>
                <w:szCs w:val="18"/>
                <w:lang w:val="en-CA"/>
              </w:rPr>
              <w:t>graphics/animation</w:t>
            </w:r>
          </w:p>
        </w:tc>
        <w:tc>
          <w:tcPr>
            <w:tcW w:w="3860" w:type="pct"/>
            <w:vAlign w:val="center"/>
          </w:tcPr>
          <w:p w14:paraId="3CEBAADC" w14:textId="77777777" w:rsidR="0007601E" w:rsidRPr="00676186" w:rsidRDefault="0007601E" w:rsidP="0007601E">
            <w:pPr>
              <w:pStyle w:val="Normal2"/>
              <w:rPr>
                <w:color w:val="1F497D" w:themeColor="text2"/>
                <w:sz w:val="18"/>
                <w:szCs w:val="18"/>
                <w:lang w:val="en-CA" w:eastAsia="fr-FR"/>
              </w:rPr>
            </w:pPr>
            <w:r w:rsidRPr="00676186">
              <w:rPr>
                <w:color w:val="1F497D" w:themeColor="text2"/>
                <w:sz w:val="18"/>
                <w:szCs w:val="18"/>
                <w:lang w:val="en-CA" w:eastAsia="fr-FR"/>
              </w:rPr>
              <w:t xml:space="preserve">The diamond icon </w:t>
            </w:r>
            <w:r w:rsidRPr="00676186">
              <w:rPr>
                <w:b/>
                <w:color w:val="1F497D" w:themeColor="text2"/>
                <w:sz w:val="18"/>
                <w:szCs w:val="18"/>
                <w:lang w:val="en-CA" w:eastAsia="fr-FR"/>
              </w:rPr>
              <w:t>[</w:t>
            </w:r>
            <w:r w:rsidRPr="00676186">
              <w:rPr>
                <w:rFonts w:ascii="Wingdings 2" w:eastAsia="Wingdings 2" w:hAnsi="Wingdings 2" w:cs="Wingdings 2"/>
                <w:b/>
                <w:color w:val="1F497D" w:themeColor="text2"/>
                <w:sz w:val="18"/>
                <w:szCs w:val="18"/>
                <w:lang w:val="en-CA" w:eastAsia="fr-FR"/>
              </w:rPr>
              <w:t></w:t>
            </w:r>
            <w:r w:rsidRPr="00676186">
              <w:rPr>
                <w:b/>
                <w:color w:val="1F497D" w:themeColor="text2"/>
                <w:sz w:val="18"/>
                <w:szCs w:val="18"/>
                <w:lang w:val="en-CA" w:eastAsia="fr-FR"/>
              </w:rPr>
              <w:t xml:space="preserve">] </w:t>
            </w:r>
            <w:r w:rsidRPr="00676186">
              <w:rPr>
                <w:color w:val="1F497D" w:themeColor="text2"/>
                <w:sz w:val="18"/>
                <w:szCs w:val="18"/>
                <w:lang w:val="en-CA" w:eastAsia="fr-FR"/>
              </w:rPr>
              <w:t xml:space="preserve">represents the placement or use of an image. </w:t>
            </w:r>
          </w:p>
          <w:p w14:paraId="7576D640" w14:textId="77777777" w:rsidR="00D96102" w:rsidRPr="00676186" w:rsidRDefault="00D96102" w:rsidP="0007601E">
            <w:pPr>
              <w:pStyle w:val="Normal2"/>
              <w:rPr>
                <w:color w:val="1F497D" w:themeColor="text2"/>
                <w:sz w:val="18"/>
                <w:szCs w:val="18"/>
                <w:lang w:val="en-CA" w:eastAsia="fr-FR"/>
              </w:rPr>
            </w:pPr>
            <w:r w:rsidRPr="00676186">
              <w:rPr>
                <w:color w:val="1F497D" w:themeColor="text2"/>
                <w:sz w:val="18"/>
                <w:szCs w:val="18"/>
                <w:lang w:val="en-CA" w:eastAsia="fr-FR"/>
              </w:rPr>
              <w:t xml:space="preserve">The capital letters, </w:t>
            </w:r>
            <w:r w:rsidRPr="00676186">
              <w:rPr>
                <w:b/>
                <w:color w:val="1F497D" w:themeColor="text2"/>
                <w:sz w:val="18"/>
                <w:szCs w:val="18"/>
                <w:lang w:val="en-CA" w:eastAsia="fr-FR"/>
              </w:rPr>
              <w:t>[A-Z]</w:t>
            </w:r>
            <w:r w:rsidRPr="00676186">
              <w:rPr>
                <w:color w:val="1F497D" w:themeColor="text2"/>
                <w:sz w:val="18"/>
                <w:szCs w:val="18"/>
                <w:lang w:val="en-CA" w:eastAsia="fr-FR"/>
              </w:rPr>
              <w:t>, represent the number of an image when there are multiple images on one screen/in one block.</w:t>
            </w:r>
          </w:p>
          <w:p w14:paraId="703427F0" w14:textId="10C1CA34" w:rsidR="0007601E" w:rsidRPr="00676186" w:rsidRDefault="0007601E" w:rsidP="0007601E">
            <w:pPr>
              <w:pStyle w:val="Normal2"/>
              <w:rPr>
                <w:color w:val="1F497D" w:themeColor="text2"/>
                <w:sz w:val="18"/>
                <w:szCs w:val="18"/>
                <w:lang w:val="en-CA" w:eastAsia="fr-FR"/>
              </w:rPr>
            </w:pPr>
            <w:r w:rsidRPr="00676186">
              <w:rPr>
                <w:color w:val="1F497D" w:themeColor="text2"/>
                <w:sz w:val="18"/>
                <w:szCs w:val="18"/>
                <w:lang w:val="en-CA" w:eastAsia="fr-FR"/>
              </w:rPr>
              <w:t>The “Production Notes” column lists instructions for the production team and indicates suggested images.</w:t>
            </w:r>
          </w:p>
          <w:p w14:paraId="3077415B" w14:textId="7ECD3F0A" w:rsidR="00FF1C55" w:rsidRPr="00676186" w:rsidRDefault="00711C00" w:rsidP="0007601E">
            <w:pPr>
              <w:pStyle w:val="Normal2"/>
              <w:rPr>
                <w:color w:val="1F497D" w:themeColor="text2"/>
                <w:sz w:val="18"/>
                <w:szCs w:val="18"/>
                <w:lang w:val="en-CA"/>
              </w:rPr>
            </w:pPr>
            <w:r w:rsidRPr="00676186">
              <w:rPr>
                <w:color w:val="1F497D" w:themeColor="text2"/>
                <w:sz w:val="18"/>
                <w:szCs w:val="18"/>
                <w:lang w:val="en-CA"/>
              </w:rPr>
              <w:t xml:space="preserve">Custom graphics will be prepared by </w:t>
            </w:r>
            <w:proofErr w:type="spellStart"/>
            <w:r w:rsidRPr="00676186">
              <w:rPr>
                <w:color w:val="1F497D" w:themeColor="text2"/>
                <w:sz w:val="18"/>
                <w:szCs w:val="18"/>
                <w:lang w:val="en-CA"/>
              </w:rPr>
              <w:t>ellicom</w:t>
            </w:r>
            <w:proofErr w:type="spellEnd"/>
            <w:r w:rsidRPr="00676186">
              <w:rPr>
                <w:color w:val="1F497D" w:themeColor="text2"/>
                <w:sz w:val="18"/>
                <w:szCs w:val="18"/>
                <w:lang w:val="en-CA"/>
              </w:rPr>
              <w:t>.</w:t>
            </w:r>
          </w:p>
        </w:tc>
      </w:tr>
      <w:tr w:rsidR="00FF1C55" w:rsidRPr="00676186" w14:paraId="4CB17395" w14:textId="77777777" w:rsidTr="3FC7E054">
        <w:trPr>
          <w:trHeight w:val="181"/>
        </w:trPr>
        <w:tc>
          <w:tcPr>
            <w:tcW w:w="114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76A502F4" w14:textId="77777777" w:rsidR="00FF1C55" w:rsidRPr="00676186" w:rsidRDefault="00FF1C55" w:rsidP="00FF1C55">
            <w:pPr>
              <w:pStyle w:val="Normal2"/>
              <w:rPr>
                <w:b/>
                <w:bCs/>
                <w:caps/>
                <w:color w:val="1F497D" w:themeColor="text2"/>
                <w:sz w:val="18"/>
                <w:szCs w:val="18"/>
                <w:lang w:val="en-CA"/>
              </w:rPr>
            </w:pPr>
            <w:r w:rsidRPr="00676186">
              <w:rPr>
                <w:b/>
                <w:bCs/>
                <w:caps/>
                <w:color w:val="1F497D" w:themeColor="text2"/>
                <w:sz w:val="18"/>
                <w:szCs w:val="18"/>
                <w:lang w:val="en-CA"/>
              </w:rPr>
              <w:t>NavigatioN</w:t>
            </w:r>
          </w:p>
        </w:tc>
        <w:tc>
          <w:tcPr>
            <w:tcW w:w="386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336F3783" w14:textId="6FEE699D" w:rsidR="00FF1C55" w:rsidRPr="00676186" w:rsidRDefault="00FF1C55" w:rsidP="00FF1C55">
            <w:pPr>
              <w:pStyle w:val="Normal2"/>
              <w:rPr>
                <w:rFonts w:ascii="Calibri" w:hAnsi="Calibri" w:cs="Calibri"/>
                <w:bCs/>
                <w:color w:val="1F497D" w:themeColor="text2"/>
                <w:sz w:val="18"/>
                <w:szCs w:val="18"/>
                <w:lang w:val="en-CA"/>
              </w:rPr>
            </w:pPr>
            <w:r w:rsidRPr="00676186">
              <w:rPr>
                <w:rFonts w:ascii="Calibri" w:hAnsi="Calibri" w:cs="Calibri"/>
                <w:bCs/>
                <w:color w:val="1F497D" w:themeColor="text2"/>
                <w:sz w:val="18"/>
                <w:szCs w:val="18"/>
                <w:lang w:val="en-CA"/>
              </w:rPr>
              <w:t>Linear</w:t>
            </w:r>
          </w:p>
        </w:tc>
      </w:tr>
      <w:tr w:rsidR="00FF1C55" w:rsidRPr="00676186" w14:paraId="4180940B" w14:textId="77777777" w:rsidTr="3FC7E054">
        <w:trPr>
          <w:trHeight w:val="374"/>
        </w:trPr>
        <w:tc>
          <w:tcPr>
            <w:tcW w:w="114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4EABF08C" w14:textId="77777777" w:rsidR="00FF1C55" w:rsidRPr="00676186" w:rsidRDefault="00FF1C55" w:rsidP="00FF1C55">
            <w:pPr>
              <w:pStyle w:val="Normal2"/>
              <w:rPr>
                <w:b/>
                <w:bCs/>
                <w:caps/>
                <w:color w:val="1F497D" w:themeColor="text2"/>
                <w:sz w:val="18"/>
                <w:szCs w:val="18"/>
                <w:lang w:val="en-CA"/>
              </w:rPr>
            </w:pPr>
            <w:r w:rsidRPr="00676186">
              <w:rPr>
                <w:b/>
                <w:bCs/>
                <w:caps/>
                <w:color w:val="1F497D" w:themeColor="text2"/>
                <w:sz w:val="18"/>
                <w:szCs w:val="18"/>
                <w:lang w:val="en-CA"/>
              </w:rPr>
              <w:t>INTERACTION</w:t>
            </w:r>
          </w:p>
        </w:tc>
        <w:tc>
          <w:tcPr>
            <w:tcW w:w="386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35380766" w14:textId="44F3EB9E" w:rsidR="00FF1C55" w:rsidRPr="00676186" w:rsidRDefault="00FF1C55" w:rsidP="00FF1C55">
            <w:pPr>
              <w:pStyle w:val="Normal2"/>
              <w:rPr>
                <w:rFonts w:ascii="Calibri" w:hAnsi="Calibri" w:cs="Calibri"/>
                <w:bCs/>
                <w:color w:val="1F497D" w:themeColor="text2"/>
                <w:sz w:val="18"/>
                <w:szCs w:val="18"/>
                <w:lang w:val="en-CA"/>
              </w:rPr>
            </w:pPr>
            <w:r w:rsidRPr="00676186">
              <w:rPr>
                <w:rFonts w:ascii="Roboto" w:hAnsi="Roboto" w:cs="Calibri"/>
                <w:bCs/>
                <w:color w:val="1F497D" w:themeColor="text2"/>
                <w:sz w:val="18"/>
                <w:szCs w:val="18"/>
                <w:lang w:val="en-CA"/>
              </w:rPr>
              <w:t>Includes most available through RISE.</w:t>
            </w:r>
          </w:p>
        </w:tc>
      </w:tr>
      <w:tr w:rsidR="00FF1C55" w:rsidRPr="00676186" w14:paraId="4372731E" w14:textId="77777777" w:rsidTr="3FC7E054">
        <w:trPr>
          <w:trHeight w:val="181"/>
        </w:trPr>
        <w:tc>
          <w:tcPr>
            <w:tcW w:w="114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7CBC487A" w14:textId="77777777" w:rsidR="00FF1C55" w:rsidRPr="00676186" w:rsidRDefault="00FF1C55" w:rsidP="00FF1C55">
            <w:pPr>
              <w:pStyle w:val="Normal2"/>
              <w:rPr>
                <w:b/>
                <w:bCs/>
                <w:caps/>
                <w:color w:val="1F497D" w:themeColor="text2"/>
                <w:sz w:val="18"/>
                <w:szCs w:val="18"/>
                <w:lang w:val="en-CA"/>
              </w:rPr>
            </w:pPr>
            <w:r w:rsidRPr="00676186">
              <w:rPr>
                <w:b/>
                <w:bCs/>
                <w:caps/>
                <w:color w:val="1F497D" w:themeColor="text2"/>
                <w:sz w:val="18"/>
                <w:szCs w:val="18"/>
                <w:lang w:val="en-CA"/>
              </w:rPr>
              <w:t xml:space="preserve">Duration </w:t>
            </w:r>
          </w:p>
        </w:tc>
        <w:tc>
          <w:tcPr>
            <w:tcW w:w="386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5E357265" w14:textId="4FA92386" w:rsidR="00FF1C55" w:rsidRPr="00676186" w:rsidRDefault="00E46643" w:rsidP="00FF1C55">
            <w:pPr>
              <w:pStyle w:val="Normal2"/>
              <w:rPr>
                <w:rFonts w:ascii="Calibri" w:hAnsi="Calibri" w:cs="Calibri"/>
                <w:bCs/>
                <w:color w:val="1F497D" w:themeColor="text2"/>
                <w:sz w:val="18"/>
                <w:szCs w:val="18"/>
                <w:lang w:val="en-CA"/>
              </w:rPr>
            </w:pPr>
            <w:r w:rsidRPr="00676186">
              <w:rPr>
                <w:rFonts w:ascii="Calibri" w:hAnsi="Calibri" w:cs="Calibri"/>
                <w:bCs/>
                <w:color w:val="1F497D" w:themeColor="text2"/>
                <w:sz w:val="18"/>
                <w:szCs w:val="18"/>
                <w:lang w:val="en-CA"/>
              </w:rPr>
              <w:t>11 minutes</w:t>
            </w:r>
          </w:p>
        </w:tc>
      </w:tr>
    </w:tbl>
    <w:p w14:paraId="18B72B5B" w14:textId="0EF985ED" w:rsidR="009D2F9B" w:rsidRPr="00676186" w:rsidRDefault="3FC7E054" w:rsidP="3FC7E054">
      <w:pPr>
        <w:spacing w:before="360"/>
        <w:rPr>
          <w:b/>
          <w:bCs/>
          <w:color w:val="1F497D" w:themeColor="text2"/>
          <w:sz w:val="28"/>
          <w:szCs w:val="28"/>
          <w:lang w:val="en-CA"/>
        </w:rPr>
      </w:pPr>
      <w:r w:rsidRPr="00676186">
        <w:rPr>
          <w:b/>
          <w:bCs/>
          <w:color w:val="1F497D" w:themeColor="text2"/>
          <w:sz w:val="28"/>
          <w:szCs w:val="28"/>
          <w:lang w:val="en-CA"/>
        </w:rPr>
        <w:t>VERSIONS:</w:t>
      </w:r>
    </w:p>
    <w:tbl>
      <w:tblPr>
        <w:tblW w:w="13268" w:type="dxa"/>
        <w:tblInd w:w="-5"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85" w:type="dxa"/>
          <w:bottom w:w="85" w:type="dxa"/>
        </w:tblCellMar>
        <w:tblLook w:val="04A0" w:firstRow="1" w:lastRow="0" w:firstColumn="1" w:lastColumn="0" w:noHBand="0" w:noVBand="1"/>
      </w:tblPr>
      <w:tblGrid>
        <w:gridCol w:w="1655"/>
        <w:gridCol w:w="1781"/>
        <w:gridCol w:w="5666"/>
        <w:gridCol w:w="4166"/>
      </w:tblGrid>
      <w:tr w:rsidR="00E001F2" w:rsidRPr="00676186" w14:paraId="1F93A57A" w14:textId="77777777" w:rsidTr="3FC7E054">
        <w:trPr>
          <w:trHeight w:val="18"/>
        </w:trPr>
        <w:tc>
          <w:tcPr>
            <w:tcW w:w="1701" w:type="dxa"/>
            <w:tcBorders>
              <w:top w:val="single" w:sz="4" w:space="0" w:color="B8CCE4" w:themeColor="accent1" w:themeTint="66"/>
            </w:tcBorders>
            <w:vAlign w:val="center"/>
          </w:tcPr>
          <w:p w14:paraId="4606F349" w14:textId="77777777" w:rsidR="00013A81" w:rsidRPr="00676186" w:rsidRDefault="3FC7E054" w:rsidP="3FC7E054">
            <w:pPr>
              <w:pStyle w:val="Normal2"/>
              <w:rPr>
                <w:b/>
                <w:bCs/>
                <w:color w:val="1F497D" w:themeColor="text2"/>
                <w:sz w:val="18"/>
                <w:szCs w:val="18"/>
                <w:lang w:val="en-CA"/>
              </w:rPr>
            </w:pPr>
            <w:r w:rsidRPr="00676186">
              <w:rPr>
                <w:b/>
                <w:bCs/>
                <w:color w:val="1F497D" w:themeColor="text2"/>
                <w:sz w:val="18"/>
                <w:szCs w:val="18"/>
                <w:lang w:val="en-CA"/>
              </w:rPr>
              <w:t>NAME</w:t>
            </w:r>
          </w:p>
        </w:tc>
        <w:tc>
          <w:tcPr>
            <w:tcW w:w="1843" w:type="dxa"/>
            <w:tcBorders>
              <w:top w:val="single" w:sz="4" w:space="0" w:color="B8CCE4" w:themeColor="accent1" w:themeTint="66"/>
            </w:tcBorders>
            <w:vAlign w:val="center"/>
          </w:tcPr>
          <w:p w14:paraId="13B01E53" w14:textId="77777777" w:rsidR="00013A81" w:rsidRPr="00676186" w:rsidRDefault="3FC7E054" w:rsidP="3FC7E054">
            <w:pPr>
              <w:pStyle w:val="Normal2"/>
              <w:rPr>
                <w:b/>
                <w:bCs/>
                <w:color w:val="1F497D" w:themeColor="text2"/>
                <w:sz w:val="18"/>
                <w:szCs w:val="18"/>
                <w:lang w:val="en-CA"/>
              </w:rPr>
            </w:pPr>
            <w:r w:rsidRPr="00676186">
              <w:rPr>
                <w:b/>
                <w:bCs/>
                <w:color w:val="1F497D" w:themeColor="text2"/>
                <w:sz w:val="18"/>
                <w:szCs w:val="18"/>
                <w:lang w:val="en-CA"/>
              </w:rPr>
              <w:t>DATE</w:t>
            </w:r>
          </w:p>
        </w:tc>
        <w:tc>
          <w:tcPr>
            <w:tcW w:w="5401" w:type="dxa"/>
            <w:tcBorders>
              <w:top w:val="single" w:sz="4" w:space="0" w:color="B8CCE4" w:themeColor="accent1" w:themeTint="66"/>
            </w:tcBorders>
            <w:vAlign w:val="center"/>
          </w:tcPr>
          <w:p w14:paraId="668811B8" w14:textId="77777777" w:rsidR="00013A81" w:rsidRPr="00676186" w:rsidRDefault="3FC7E054" w:rsidP="3FC7E054">
            <w:pPr>
              <w:pStyle w:val="Normal2"/>
              <w:rPr>
                <w:b/>
                <w:bCs/>
                <w:color w:val="1F497D" w:themeColor="text2"/>
                <w:sz w:val="18"/>
                <w:szCs w:val="18"/>
                <w:lang w:val="en-CA"/>
              </w:rPr>
            </w:pPr>
            <w:r w:rsidRPr="00676186">
              <w:rPr>
                <w:b/>
                <w:bCs/>
                <w:color w:val="1F497D" w:themeColor="text2"/>
                <w:sz w:val="18"/>
                <w:szCs w:val="18"/>
                <w:lang w:val="en-CA"/>
              </w:rPr>
              <w:t>FILE NAME</w:t>
            </w:r>
          </w:p>
        </w:tc>
        <w:tc>
          <w:tcPr>
            <w:tcW w:w="4323" w:type="dxa"/>
            <w:tcBorders>
              <w:top w:val="single" w:sz="4" w:space="0" w:color="B8CCE4" w:themeColor="accent1" w:themeTint="66"/>
            </w:tcBorders>
            <w:vAlign w:val="center"/>
          </w:tcPr>
          <w:p w14:paraId="0D1CA932" w14:textId="77777777" w:rsidR="00013A81" w:rsidRPr="00676186" w:rsidRDefault="3FC7E054" w:rsidP="3FC7E054">
            <w:pPr>
              <w:pStyle w:val="Normal2"/>
              <w:rPr>
                <w:b/>
                <w:bCs/>
                <w:color w:val="1F497D" w:themeColor="text2"/>
                <w:sz w:val="18"/>
                <w:szCs w:val="18"/>
                <w:lang w:val="en-CA"/>
              </w:rPr>
            </w:pPr>
            <w:r w:rsidRPr="00676186">
              <w:rPr>
                <w:b/>
                <w:bCs/>
                <w:color w:val="1F497D" w:themeColor="text2"/>
                <w:sz w:val="18"/>
                <w:szCs w:val="18"/>
                <w:lang w:val="en-CA"/>
              </w:rPr>
              <w:t>DESCRIPTION</w:t>
            </w:r>
          </w:p>
        </w:tc>
      </w:tr>
      <w:tr w:rsidR="0052113C" w:rsidRPr="00676186" w14:paraId="5410322C" w14:textId="77777777" w:rsidTr="3FC7E054">
        <w:trPr>
          <w:trHeight w:val="18"/>
        </w:trPr>
        <w:tc>
          <w:tcPr>
            <w:tcW w:w="1701" w:type="dxa"/>
            <w:vAlign w:val="center"/>
          </w:tcPr>
          <w:p w14:paraId="2B52FFDD" w14:textId="3154291A" w:rsidR="0052113C" w:rsidRPr="00676186" w:rsidRDefault="00B80DE3" w:rsidP="0052113C">
            <w:pPr>
              <w:pStyle w:val="Normal2"/>
              <w:rPr>
                <w:color w:val="1F497D" w:themeColor="text2"/>
                <w:sz w:val="18"/>
                <w:szCs w:val="18"/>
                <w:lang w:val="en-CA"/>
              </w:rPr>
            </w:pPr>
            <w:r w:rsidRPr="00676186">
              <w:rPr>
                <w:color w:val="1F497D" w:themeColor="text2"/>
                <w:sz w:val="18"/>
                <w:szCs w:val="18"/>
                <w:lang w:val="en-CA"/>
              </w:rPr>
              <w:t>Melissa Laurent</w:t>
            </w:r>
          </w:p>
        </w:tc>
        <w:tc>
          <w:tcPr>
            <w:tcW w:w="1843" w:type="dxa"/>
            <w:vAlign w:val="center"/>
          </w:tcPr>
          <w:p w14:paraId="2A2E8EEA" w14:textId="5A1A4EFA" w:rsidR="0052113C" w:rsidRPr="00676186" w:rsidRDefault="00EE71D7" w:rsidP="0052113C">
            <w:pPr>
              <w:pStyle w:val="Normal2"/>
              <w:rPr>
                <w:color w:val="1F497D" w:themeColor="text2"/>
                <w:sz w:val="18"/>
                <w:szCs w:val="18"/>
                <w:lang w:val="en-CA" w:eastAsia="fr-FR"/>
              </w:rPr>
            </w:pPr>
            <w:r w:rsidRPr="00676186">
              <w:rPr>
                <w:color w:val="1F497D" w:themeColor="text2"/>
                <w:sz w:val="18"/>
                <w:szCs w:val="18"/>
                <w:lang w:val="en-CA" w:eastAsia="fr-FR"/>
              </w:rPr>
              <w:t>2</w:t>
            </w:r>
            <w:r w:rsidR="00E46643" w:rsidRPr="00676186">
              <w:rPr>
                <w:color w:val="1F497D" w:themeColor="text2"/>
                <w:sz w:val="18"/>
                <w:szCs w:val="18"/>
                <w:lang w:val="en-CA" w:eastAsia="fr-FR"/>
              </w:rPr>
              <w:t>3</w:t>
            </w:r>
            <w:r w:rsidRPr="00676186">
              <w:rPr>
                <w:color w:val="1F497D" w:themeColor="text2"/>
                <w:sz w:val="18"/>
                <w:szCs w:val="18"/>
                <w:lang w:val="en-CA" w:eastAsia="fr-FR"/>
              </w:rPr>
              <w:t xml:space="preserve"> April 2020</w:t>
            </w:r>
          </w:p>
        </w:tc>
        <w:tc>
          <w:tcPr>
            <w:tcW w:w="5401" w:type="dxa"/>
            <w:vAlign w:val="center"/>
          </w:tcPr>
          <w:p w14:paraId="572D6160" w14:textId="6028BB55" w:rsidR="0052113C" w:rsidRPr="00676186" w:rsidRDefault="00EE71D7" w:rsidP="0052113C">
            <w:pPr>
              <w:pStyle w:val="Normal2"/>
              <w:rPr>
                <w:rFonts w:cs="Calibri"/>
                <w:bCs/>
                <w:color w:val="1F497D" w:themeColor="text2"/>
                <w:sz w:val="18"/>
                <w:szCs w:val="18"/>
                <w:lang w:val="en-CA" w:eastAsia="fr-FR"/>
              </w:rPr>
            </w:pPr>
            <w:r w:rsidRPr="00676186">
              <w:rPr>
                <w:rFonts w:cs="Calibri"/>
                <w:bCs/>
                <w:color w:val="1F497D" w:themeColor="text2"/>
                <w:sz w:val="18"/>
                <w:szCs w:val="18"/>
                <w:lang w:val="en-CA" w:eastAsia="fr-FR"/>
              </w:rPr>
              <w:t>19-241973-UNICEF-PSEA_Module_04_Responsibilities_of_Heads_of_Offices_SB_v.0.</w:t>
            </w:r>
            <w:r w:rsidR="00E46643" w:rsidRPr="00676186">
              <w:rPr>
                <w:rFonts w:cs="Calibri"/>
                <w:bCs/>
                <w:color w:val="1F497D" w:themeColor="text2"/>
                <w:sz w:val="18"/>
                <w:szCs w:val="18"/>
                <w:lang w:val="en-CA" w:eastAsia="fr-FR"/>
              </w:rPr>
              <w:t>2</w:t>
            </w:r>
          </w:p>
        </w:tc>
        <w:tc>
          <w:tcPr>
            <w:tcW w:w="4323" w:type="dxa"/>
            <w:vAlign w:val="center"/>
          </w:tcPr>
          <w:p w14:paraId="02FD8CD3" w14:textId="0925EBC3" w:rsidR="0052113C" w:rsidRPr="00676186" w:rsidRDefault="00DC0354" w:rsidP="0052113C">
            <w:pPr>
              <w:pStyle w:val="Normal2"/>
              <w:rPr>
                <w:color w:val="1F497D" w:themeColor="text2"/>
                <w:sz w:val="18"/>
                <w:szCs w:val="18"/>
                <w:lang w:val="en-CA" w:eastAsia="fr-FR"/>
              </w:rPr>
            </w:pPr>
            <w:r w:rsidRPr="00676186">
              <w:rPr>
                <w:color w:val="1F497D" w:themeColor="text2"/>
                <w:sz w:val="18"/>
                <w:szCs w:val="18"/>
                <w:lang w:val="en-CA" w:eastAsia="fr-FR"/>
              </w:rPr>
              <w:t>First version for LS review</w:t>
            </w:r>
          </w:p>
        </w:tc>
      </w:tr>
      <w:tr w:rsidR="0052113C" w:rsidRPr="00676186" w14:paraId="30B78D1E" w14:textId="77777777" w:rsidTr="3FC7E054">
        <w:trPr>
          <w:trHeight w:val="18"/>
        </w:trPr>
        <w:tc>
          <w:tcPr>
            <w:tcW w:w="1701" w:type="dxa"/>
            <w:vAlign w:val="center"/>
          </w:tcPr>
          <w:p w14:paraId="3BB80595" w14:textId="2F89C236" w:rsidR="0052113C" w:rsidRPr="00676186" w:rsidRDefault="00A432A6" w:rsidP="0052113C">
            <w:pPr>
              <w:pStyle w:val="Normal2"/>
              <w:rPr>
                <w:color w:val="1F497D" w:themeColor="text2"/>
                <w:sz w:val="18"/>
                <w:szCs w:val="18"/>
                <w:lang w:val="en-CA"/>
              </w:rPr>
            </w:pPr>
            <w:r w:rsidRPr="00676186">
              <w:rPr>
                <w:color w:val="1F497D" w:themeColor="text2"/>
                <w:sz w:val="18"/>
                <w:szCs w:val="18"/>
                <w:lang w:val="en-CA"/>
              </w:rPr>
              <w:t>Nicole Robert</w:t>
            </w:r>
          </w:p>
        </w:tc>
        <w:tc>
          <w:tcPr>
            <w:tcW w:w="1843" w:type="dxa"/>
            <w:vAlign w:val="center"/>
          </w:tcPr>
          <w:p w14:paraId="1DBAFB86" w14:textId="4295B166" w:rsidR="0052113C" w:rsidRPr="00676186" w:rsidRDefault="00A432A6" w:rsidP="0052113C">
            <w:pPr>
              <w:pStyle w:val="Normal2"/>
              <w:rPr>
                <w:color w:val="1F497D" w:themeColor="text2"/>
                <w:sz w:val="18"/>
                <w:szCs w:val="18"/>
                <w:lang w:val="en-CA" w:eastAsia="fr-FR"/>
              </w:rPr>
            </w:pPr>
            <w:r w:rsidRPr="00676186">
              <w:rPr>
                <w:color w:val="1F497D" w:themeColor="text2"/>
                <w:sz w:val="18"/>
                <w:szCs w:val="18"/>
                <w:lang w:val="en-CA" w:eastAsia="fr-FR"/>
              </w:rPr>
              <w:t>27 April 2020</w:t>
            </w:r>
          </w:p>
        </w:tc>
        <w:tc>
          <w:tcPr>
            <w:tcW w:w="5401" w:type="dxa"/>
            <w:vAlign w:val="center"/>
          </w:tcPr>
          <w:p w14:paraId="295007B7" w14:textId="7EDD085B" w:rsidR="0052113C" w:rsidRPr="00676186" w:rsidRDefault="00A432A6" w:rsidP="0052113C">
            <w:pPr>
              <w:pStyle w:val="Normal2"/>
              <w:rPr>
                <w:rFonts w:cs="Calibri"/>
                <w:bCs/>
                <w:color w:val="1F497D" w:themeColor="text2"/>
                <w:sz w:val="18"/>
                <w:szCs w:val="18"/>
                <w:lang w:val="en-CA" w:eastAsia="fr-FR"/>
              </w:rPr>
            </w:pPr>
            <w:r w:rsidRPr="00676186">
              <w:rPr>
                <w:rFonts w:cs="Calibri"/>
                <w:bCs/>
                <w:color w:val="1F497D" w:themeColor="text2"/>
                <w:sz w:val="18"/>
                <w:szCs w:val="18"/>
                <w:lang w:val="en-CA" w:eastAsia="fr-FR"/>
              </w:rPr>
              <w:t>19-241973-UNICEF-PSEA_Module_04_Responsibilities_of_Heads_of_Offices_SB_v.0.3</w:t>
            </w:r>
          </w:p>
        </w:tc>
        <w:tc>
          <w:tcPr>
            <w:tcW w:w="4323" w:type="dxa"/>
            <w:vAlign w:val="center"/>
          </w:tcPr>
          <w:p w14:paraId="7E44CE9E" w14:textId="7731AE48" w:rsidR="0052113C" w:rsidRPr="00676186" w:rsidRDefault="00A432A6" w:rsidP="0052113C">
            <w:pPr>
              <w:pStyle w:val="Normal2"/>
              <w:rPr>
                <w:color w:val="1F497D" w:themeColor="text2"/>
                <w:sz w:val="18"/>
                <w:szCs w:val="18"/>
                <w:lang w:val="en-CA" w:eastAsia="fr-FR"/>
              </w:rPr>
            </w:pPr>
            <w:r w:rsidRPr="00676186">
              <w:rPr>
                <w:color w:val="1F497D" w:themeColor="text2"/>
                <w:sz w:val="18"/>
                <w:szCs w:val="18"/>
                <w:lang w:val="en-CA" w:eastAsia="fr-FR"/>
              </w:rPr>
              <w:t>LS Review</w:t>
            </w:r>
          </w:p>
        </w:tc>
      </w:tr>
      <w:tr w:rsidR="00E575C9" w:rsidRPr="00676186" w14:paraId="1030462A" w14:textId="77777777" w:rsidTr="3FC7E054">
        <w:trPr>
          <w:trHeight w:val="18"/>
        </w:trPr>
        <w:tc>
          <w:tcPr>
            <w:tcW w:w="1701" w:type="dxa"/>
            <w:vAlign w:val="center"/>
          </w:tcPr>
          <w:p w14:paraId="6F0B2596" w14:textId="4C6FAEFF" w:rsidR="00E575C9" w:rsidRPr="00676186" w:rsidRDefault="00DD58CB" w:rsidP="0052113C">
            <w:pPr>
              <w:pStyle w:val="Normal2"/>
              <w:rPr>
                <w:color w:val="1F497D" w:themeColor="text2"/>
                <w:sz w:val="18"/>
                <w:szCs w:val="18"/>
                <w:lang w:val="en-CA"/>
              </w:rPr>
            </w:pPr>
            <w:r>
              <w:rPr>
                <w:color w:val="1F497D" w:themeColor="text2"/>
                <w:sz w:val="18"/>
                <w:szCs w:val="18"/>
                <w:lang w:val="en-CA"/>
              </w:rPr>
              <w:t>Melissa Laurent</w:t>
            </w:r>
          </w:p>
        </w:tc>
        <w:tc>
          <w:tcPr>
            <w:tcW w:w="1843" w:type="dxa"/>
            <w:vAlign w:val="center"/>
          </w:tcPr>
          <w:p w14:paraId="19ADD06C" w14:textId="156D3717" w:rsidR="00E575C9" w:rsidRPr="00676186" w:rsidRDefault="00DD58CB" w:rsidP="0052113C">
            <w:pPr>
              <w:pStyle w:val="Normal2"/>
              <w:rPr>
                <w:color w:val="1F497D" w:themeColor="text2"/>
                <w:sz w:val="18"/>
                <w:szCs w:val="18"/>
                <w:lang w:val="en-CA" w:eastAsia="fr-FR"/>
              </w:rPr>
            </w:pPr>
            <w:r>
              <w:rPr>
                <w:color w:val="1F497D" w:themeColor="text2"/>
                <w:sz w:val="18"/>
                <w:szCs w:val="18"/>
                <w:lang w:val="en-CA" w:eastAsia="fr-FR"/>
              </w:rPr>
              <w:t>27 April 2020</w:t>
            </w:r>
          </w:p>
        </w:tc>
        <w:tc>
          <w:tcPr>
            <w:tcW w:w="5401" w:type="dxa"/>
            <w:vAlign w:val="center"/>
          </w:tcPr>
          <w:p w14:paraId="3C218C7C" w14:textId="0CC5E00C" w:rsidR="00E575C9" w:rsidRPr="00676186" w:rsidRDefault="00DD58CB" w:rsidP="0052113C">
            <w:pPr>
              <w:pStyle w:val="Normal2"/>
              <w:rPr>
                <w:rFonts w:cs="Calibri"/>
                <w:bCs/>
                <w:color w:val="1F497D" w:themeColor="text2"/>
                <w:sz w:val="18"/>
                <w:szCs w:val="18"/>
                <w:lang w:val="en-CA" w:eastAsia="fr-FR"/>
              </w:rPr>
            </w:pPr>
            <w:r w:rsidRPr="00676186">
              <w:rPr>
                <w:rFonts w:cs="Calibri"/>
                <w:bCs/>
                <w:color w:val="1F497D" w:themeColor="text2"/>
                <w:sz w:val="18"/>
                <w:szCs w:val="18"/>
                <w:lang w:val="en-CA" w:eastAsia="fr-FR"/>
              </w:rPr>
              <w:t>19-241973-UNICEF-PSEA_Module_04_Responsibilities_of_Heads_of_Offices_SB_v.0.</w:t>
            </w:r>
            <w:r>
              <w:rPr>
                <w:rFonts w:cs="Calibri"/>
                <w:bCs/>
                <w:color w:val="1F497D" w:themeColor="text2"/>
                <w:sz w:val="18"/>
                <w:szCs w:val="18"/>
                <w:lang w:val="en-CA" w:eastAsia="fr-FR"/>
              </w:rPr>
              <w:t>4</w:t>
            </w:r>
          </w:p>
        </w:tc>
        <w:tc>
          <w:tcPr>
            <w:tcW w:w="4323" w:type="dxa"/>
            <w:vAlign w:val="center"/>
          </w:tcPr>
          <w:p w14:paraId="6E17554C" w14:textId="3964112A" w:rsidR="00E575C9" w:rsidRPr="00676186" w:rsidRDefault="00DD58CB" w:rsidP="0052113C">
            <w:pPr>
              <w:pStyle w:val="Normal2"/>
              <w:rPr>
                <w:color w:val="1F497D" w:themeColor="text2"/>
                <w:sz w:val="18"/>
                <w:szCs w:val="18"/>
                <w:lang w:val="en-CA" w:eastAsia="fr-FR"/>
              </w:rPr>
            </w:pPr>
            <w:r>
              <w:rPr>
                <w:color w:val="1F497D" w:themeColor="text2"/>
                <w:sz w:val="18"/>
                <w:szCs w:val="18"/>
                <w:lang w:val="en-CA" w:eastAsia="fr-FR"/>
              </w:rPr>
              <w:t>First version for LR review</w:t>
            </w:r>
          </w:p>
        </w:tc>
      </w:tr>
      <w:tr w:rsidR="003F586D" w:rsidRPr="00676186" w14:paraId="283D1EBB" w14:textId="77777777" w:rsidTr="3FC7E054">
        <w:trPr>
          <w:trHeight w:val="18"/>
        </w:trPr>
        <w:tc>
          <w:tcPr>
            <w:tcW w:w="1701" w:type="dxa"/>
            <w:vAlign w:val="center"/>
          </w:tcPr>
          <w:p w14:paraId="5A02F5BA" w14:textId="0D517399" w:rsidR="003F586D" w:rsidRDefault="003F586D" w:rsidP="0052113C">
            <w:pPr>
              <w:pStyle w:val="Normal2"/>
              <w:rPr>
                <w:color w:val="1F497D" w:themeColor="text2"/>
                <w:sz w:val="18"/>
                <w:szCs w:val="18"/>
                <w:lang w:val="en-CA"/>
              </w:rPr>
            </w:pPr>
            <w:r>
              <w:rPr>
                <w:color w:val="1F497D" w:themeColor="text2"/>
                <w:sz w:val="18"/>
                <w:szCs w:val="18"/>
                <w:lang w:val="en-CA"/>
              </w:rPr>
              <w:t>Melissa Laurent</w:t>
            </w:r>
          </w:p>
        </w:tc>
        <w:tc>
          <w:tcPr>
            <w:tcW w:w="1843" w:type="dxa"/>
            <w:vAlign w:val="center"/>
          </w:tcPr>
          <w:p w14:paraId="3E99B71D" w14:textId="05C22C91" w:rsidR="003F586D" w:rsidRDefault="003F586D" w:rsidP="0052113C">
            <w:pPr>
              <w:pStyle w:val="Normal2"/>
              <w:rPr>
                <w:color w:val="1F497D" w:themeColor="text2"/>
                <w:sz w:val="18"/>
                <w:szCs w:val="18"/>
                <w:lang w:val="en-CA" w:eastAsia="fr-FR"/>
              </w:rPr>
            </w:pPr>
            <w:r>
              <w:rPr>
                <w:color w:val="1F497D" w:themeColor="text2"/>
                <w:sz w:val="18"/>
                <w:szCs w:val="18"/>
                <w:lang w:val="en-CA" w:eastAsia="fr-FR"/>
              </w:rPr>
              <w:t>28 April 2020</w:t>
            </w:r>
          </w:p>
        </w:tc>
        <w:tc>
          <w:tcPr>
            <w:tcW w:w="5401" w:type="dxa"/>
            <w:vAlign w:val="center"/>
          </w:tcPr>
          <w:p w14:paraId="2A12A582" w14:textId="25290F97" w:rsidR="003F586D" w:rsidRPr="00676186" w:rsidRDefault="003F586D" w:rsidP="0052113C">
            <w:pPr>
              <w:pStyle w:val="Normal2"/>
              <w:rPr>
                <w:rFonts w:cs="Calibri"/>
                <w:bCs/>
                <w:color w:val="1F497D" w:themeColor="text2"/>
                <w:sz w:val="18"/>
                <w:szCs w:val="18"/>
                <w:lang w:val="en-CA" w:eastAsia="fr-FR"/>
              </w:rPr>
            </w:pPr>
            <w:r w:rsidRPr="00676186">
              <w:rPr>
                <w:rFonts w:cs="Calibri"/>
                <w:bCs/>
                <w:color w:val="1F497D" w:themeColor="text2"/>
                <w:sz w:val="18"/>
                <w:szCs w:val="18"/>
                <w:lang w:val="en-CA" w:eastAsia="fr-FR"/>
              </w:rPr>
              <w:t>19-241973-UNICEF-PSEA_Module_04_Responsibilities_of_Heads_of_Offices_SB_v.</w:t>
            </w:r>
            <w:r>
              <w:rPr>
                <w:rFonts w:cs="Calibri"/>
                <w:bCs/>
                <w:color w:val="1F497D" w:themeColor="text2"/>
                <w:sz w:val="18"/>
                <w:szCs w:val="18"/>
                <w:lang w:val="en-CA" w:eastAsia="fr-FR"/>
              </w:rPr>
              <w:t>1.0</w:t>
            </w:r>
          </w:p>
        </w:tc>
        <w:tc>
          <w:tcPr>
            <w:tcW w:w="4323" w:type="dxa"/>
            <w:vAlign w:val="center"/>
          </w:tcPr>
          <w:p w14:paraId="28643B21" w14:textId="354EF18A" w:rsidR="003F586D" w:rsidRDefault="003F586D" w:rsidP="0052113C">
            <w:pPr>
              <w:pStyle w:val="Normal2"/>
              <w:rPr>
                <w:color w:val="1F497D" w:themeColor="text2"/>
                <w:sz w:val="18"/>
                <w:szCs w:val="18"/>
                <w:lang w:val="en-CA" w:eastAsia="fr-FR"/>
              </w:rPr>
            </w:pPr>
            <w:r>
              <w:rPr>
                <w:color w:val="1F497D" w:themeColor="text2"/>
                <w:sz w:val="18"/>
                <w:szCs w:val="18"/>
                <w:lang w:val="en-CA" w:eastAsia="fr-FR"/>
              </w:rPr>
              <w:t>First version for client review</w:t>
            </w:r>
          </w:p>
        </w:tc>
      </w:tr>
      <w:tr w:rsidR="00BC4997" w:rsidRPr="00676186" w14:paraId="0B82936D" w14:textId="77777777" w:rsidTr="3FC7E054">
        <w:trPr>
          <w:trHeight w:val="18"/>
        </w:trPr>
        <w:tc>
          <w:tcPr>
            <w:tcW w:w="1701" w:type="dxa"/>
            <w:vAlign w:val="center"/>
          </w:tcPr>
          <w:p w14:paraId="00E713E0" w14:textId="115F4F87" w:rsidR="00BC4997" w:rsidRDefault="00BC4997" w:rsidP="0052113C">
            <w:pPr>
              <w:pStyle w:val="Normal2"/>
              <w:rPr>
                <w:color w:val="1F497D" w:themeColor="text2"/>
                <w:sz w:val="18"/>
                <w:szCs w:val="18"/>
                <w:lang w:val="en-CA"/>
              </w:rPr>
            </w:pPr>
            <w:r>
              <w:rPr>
                <w:color w:val="1F497D" w:themeColor="text2"/>
                <w:sz w:val="18"/>
                <w:szCs w:val="18"/>
                <w:lang w:val="en-CA"/>
              </w:rPr>
              <w:lastRenderedPageBreak/>
              <w:t>Melissa Laurent</w:t>
            </w:r>
          </w:p>
        </w:tc>
        <w:tc>
          <w:tcPr>
            <w:tcW w:w="1843" w:type="dxa"/>
            <w:vAlign w:val="center"/>
          </w:tcPr>
          <w:p w14:paraId="3BF21A3E" w14:textId="037313F0" w:rsidR="00BC4997" w:rsidRDefault="00BC4997" w:rsidP="0052113C">
            <w:pPr>
              <w:pStyle w:val="Normal2"/>
              <w:rPr>
                <w:color w:val="1F497D" w:themeColor="text2"/>
                <w:sz w:val="18"/>
                <w:szCs w:val="18"/>
                <w:lang w:val="en-CA" w:eastAsia="fr-FR"/>
              </w:rPr>
            </w:pPr>
            <w:r>
              <w:rPr>
                <w:color w:val="1F497D" w:themeColor="text2"/>
                <w:sz w:val="18"/>
                <w:szCs w:val="18"/>
                <w:lang w:val="en-CA" w:eastAsia="fr-FR"/>
              </w:rPr>
              <w:t>May 22, 2020</w:t>
            </w:r>
          </w:p>
        </w:tc>
        <w:tc>
          <w:tcPr>
            <w:tcW w:w="5401" w:type="dxa"/>
            <w:vAlign w:val="center"/>
          </w:tcPr>
          <w:p w14:paraId="51E59A42" w14:textId="5E052D64" w:rsidR="00BC4997" w:rsidRPr="00676186" w:rsidRDefault="00BC4997" w:rsidP="0052113C">
            <w:pPr>
              <w:pStyle w:val="Normal2"/>
              <w:rPr>
                <w:rFonts w:cs="Calibri"/>
                <w:bCs/>
                <w:color w:val="1F497D" w:themeColor="text2"/>
                <w:sz w:val="18"/>
                <w:szCs w:val="18"/>
                <w:lang w:val="en-CA" w:eastAsia="fr-FR"/>
              </w:rPr>
            </w:pPr>
            <w:r w:rsidRPr="00676186">
              <w:rPr>
                <w:rFonts w:cs="Calibri"/>
                <w:bCs/>
                <w:color w:val="1F497D" w:themeColor="text2"/>
                <w:sz w:val="18"/>
                <w:szCs w:val="18"/>
                <w:lang w:val="en-CA" w:eastAsia="fr-FR"/>
              </w:rPr>
              <w:t>19-241973-UNICEF-PSEA_Module_04_Responsibilities_of_Heads_of_Offices_SB_v.</w:t>
            </w:r>
            <w:r>
              <w:rPr>
                <w:rFonts w:cs="Calibri"/>
                <w:bCs/>
                <w:color w:val="1F497D" w:themeColor="text2"/>
                <w:sz w:val="18"/>
                <w:szCs w:val="18"/>
                <w:lang w:val="en-CA" w:eastAsia="fr-FR"/>
              </w:rPr>
              <w:t>1.1</w:t>
            </w:r>
          </w:p>
        </w:tc>
        <w:tc>
          <w:tcPr>
            <w:tcW w:w="4323" w:type="dxa"/>
            <w:vAlign w:val="center"/>
          </w:tcPr>
          <w:p w14:paraId="705BC432" w14:textId="4C4AE9EC" w:rsidR="00BC4997" w:rsidRDefault="00BC4997" w:rsidP="0052113C">
            <w:pPr>
              <w:pStyle w:val="Normal2"/>
              <w:rPr>
                <w:color w:val="1F497D" w:themeColor="text2"/>
                <w:sz w:val="18"/>
                <w:szCs w:val="18"/>
                <w:lang w:val="en-CA" w:eastAsia="fr-FR"/>
              </w:rPr>
            </w:pPr>
            <w:r>
              <w:rPr>
                <w:color w:val="1F497D" w:themeColor="text2"/>
                <w:sz w:val="18"/>
                <w:szCs w:val="18"/>
                <w:lang w:val="en-CA" w:eastAsia="fr-FR"/>
              </w:rPr>
              <w:t>Second version for LR review</w:t>
            </w:r>
          </w:p>
        </w:tc>
      </w:tr>
      <w:tr w:rsidR="00BC4997" w:rsidRPr="00676186" w14:paraId="66F5ED4F" w14:textId="77777777" w:rsidTr="3FC7E054">
        <w:trPr>
          <w:trHeight w:val="18"/>
        </w:trPr>
        <w:tc>
          <w:tcPr>
            <w:tcW w:w="1701" w:type="dxa"/>
            <w:vAlign w:val="center"/>
          </w:tcPr>
          <w:p w14:paraId="04FA1653" w14:textId="6C5C7C2F" w:rsidR="00BC4997" w:rsidRDefault="00BC4997" w:rsidP="0052113C">
            <w:pPr>
              <w:pStyle w:val="Normal2"/>
              <w:rPr>
                <w:color w:val="1F497D" w:themeColor="text2"/>
                <w:sz w:val="18"/>
                <w:szCs w:val="18"/>
                <w:lang w:val="en-CA"/>
              </w:rPr>
            </w:pPr>
            <w:r>
              <w:rPr>
                <w:color w:val="1F497D" w:themeColor="text2"/>
                <w:sz w:val="18"/>
                <w:szCs w:val="18"/>
                <w:lang w:val="en-CA"/>
              </w:rPr>
              <w:t>Melissa Laurent</w:t>
            </w:r>
          </w:p>
        </w:tc>
        <w:tc>
          <w:tcPr>
            <w:tcW w:w="1843" w:type="dxa"/>
            <w:vAlign w:val="center"/>
          </w:tcPr>
          <w:p w14:paraId="09371079" w14:textId="00D4A1D9" w:rsidR="00BC4997" w:rsidRDefault="00BC4997" w:rsidP="0052113C">
            <w:pPr>
              <w:pStyle w:val="Normal2"/>
              <w:rPr>
                <w:color w:val="1F497D" w:themeColor="text2"/>
                <w:sz w:val="18"/>
                <w:szCs w:val="18"/>
                <w:lang w:val="en-CA" w:eastAsia="fr-FR"/>
              </w:rPr>
            </w:pPr>
            <w:r>
              <w:rPr>
                <w:color w:val="1F497D" w:themeColor="text2"/>
                <w:sz w:val="18"/>
                <w:szCs w:val="18"/>
                <w:lang w:val="en-CA" w:eastAsia="fr-FR"/>
              </w:rPr>
              <w:t xml:space="preserve">May </w:t>
            </w:r>
            <w:r w:rsidR="00446840">
              <w:rPr>
                <w:color w:val="1F497D" w:themeColor="text2"/>
                <w:sz w:val="18"/>
                <w:szCs w:val="18"/>
                <w:lang w:val="en-CA" w:eastAsia="fr-FR"/>
              </w:rPr>
              <w:t>29</w:t>
            </w:r>
            <w:r>
              <w:rPr>
                <w:color w:val="1F497D" w:themeColor="text2"/>
                <w:sz w:val="18"/>
                <w:szCs w:val="18"/>
                <w:lang w:val="en-CA" w:eastAsia="fr-FR"/>
              </w:rPr>
              <w:t>, 2020</w:t>
            </w:r>
          </w:p>
        </w:tc>
        <w:tc>
          <w:tcPr>
            <w:tcW w:w="5401" w:type="dxa"/>
            <w:vAlign w:val="center"/>
          </w:tcPr>
          <w:p w14:paraId="207FACC7" w14:textId="11E26316" w:rsidR="00BC4997" w:rsidRPr="00676186" w:rsidRDefault="00BC4997" w:rsidP="0052113C">
            <w:pPr>
              <w:pStyle w:val="Normal2"/>
              <w:rPr>
                <w:rFonts w:cs="Calibri"/>
                <w:bCs/>
                <w:color w:val="1F497D" w:themeColor="text2"/>
                <w:sz w:val="18"/>
                <w:szCs w:val="18"/>
                <w:lang w:val="en-CA" w:eastAsia="fr-FR"/>
              </w:rPr>
            </w:pPr>
            <w:r w:rsidRPr="00676186">
              <w:rPr>
                <w:rFonts w:cs="Calibri"/>
                <w:bCs/>
                <w:color w:val="1F497D" w:themeColor="text2"/>
                <w:sz w:val="18"/>
                <w:szCs w:val="18"/>
                <w:lang w:val="en-CA" w:eastAsia="fr-FR"/>
              </w:rPr>
              <w:t>19-241973-UNICEF-PSEA_Module_04_Responsibilities_of_Heads_of_Offices_SB_</w:t>
            </w:r>
            <w:proofErr w:type="gramStart"/>
            <w:r w:rsidRPr="00676186">
              <w:rPr>
                <w:rFonts w:cs="Calibri"/>
                <w:bCs/>
                <w:color w:val="1F497D" w:themeColor="text2"/>
                <w:sz w:val="18"/>
                <w:szCs w:val="18"/>
                <w:lang w:val="en-CA" w:eastAsia="fr-FR"/>
              </w:rPr>
              <w:t>v.</w:t>
            </w:r>
            <w:r w:rsidR="00446840">
              <w:rPr>
                <w:rFonts w:cs="Calibri"/>
                <w:bCs/>
                <w:color w:val="1F497D" w:themeColor="text2"/>
                <w:sz w:val="18"/>
                <w:szCs w:val="18"/>
                <w:lang w:val="en-CA" w:eastAsia="fr-FR"/>
              </w:rPr>
              <w:t>FINAL</w:t>
            </w:r>
            <w:proofErr w:type="gramEnd"/>
          </w:p>
        </w:tc>
        <w:tc>
          <w:tcPr>
            <w:tcW w:w="4323" w:type="dxa"/>
            <w:vAlign w:val="center"/>
          </w:tcPr>
          <w:p w14:paraId="5D141852" w14:textId="0F91D833" w:rsidR="00BC4997" w:rsidRDefault="00BC4997" w:rsidP="0052113C">
            <w:pPr>
              <w:pStyle w:val="Normal2"/>
              <w:rPr>
                <w:color w:val="1F497D" w:themeColor="text2"/>
                <w:sz w:val="18"/>
                <w:szCs w:val="18"/>
                <w:lang w:val="en-CA" w:eastAsia="fr-FR"/>
              </w:rPr>
            </w:pPr>
            <w:r>
              <w:rPr>
                <w:color w:val="1F497D" w:themeColor="text2"/>
                <w:sz w:val="18"/>
                <w:szCs w:val="18"/>
                <w:lang w:val="en-CA" w:eastAsia="fr-FR"/>
              </w:rPr>
              <w:t>Final script for production</w:t>
            </w:r>
          </w:p>
        </w:tc>
      </w:tr>
      <w:tr w:rsidR="007C62AB" w:rsidRPr="00676186" w14:paraId="3E559C84" w14:textId="77777777" w:rsidTr="3FC7E054">
        <w:trPr>
          <w:trHeight w:val="18"/>
        </w:trPr>
        <w:tc>
          <w:tcPr>
            <w:tcW w:w="1701" w:type="dxa"/>
            <w:vAlign w:val="center"/>
          </w:tcPr>
          <w:p w14:paraId="554A0F16" w14:textId="7C55FB6B" w:rsidR="007C62AB" w:rsidRDefault="007C62AB" w:rsidP="007C62AB">
            <w:pPr>
              <w:pStyle w:val="Normal2"/>
              <w:rPr>
                <w:color w:val="1F497D" w:themeColor="text2"/>
                <w:sz w:val="18"/>
                <w:szCs w:val="18"/>
                <w:lang w:val="en-CA"/>
              </w:rPr>
            </w:pPr>
            <w:r>
              <w:rPr>
                <w:color w:val="1F497D" w:themeColor="text2"/>
                <w:sz w:val="18"/>
                <w:szCs w:val="18"/>
                <w:lang w:val="en-CA"/>
              </w:rPr>
              <w:t>Melissa Laurent</w:t>
            </w:r>
          </w:p>
        </w:tc>
        <w:tc>
          <w:tcPr>
            <w:tcW w:w="1843" w:type="dxa"/>
            <w:vAlign w:val="center"/>
          </w:tcPr>
          <w:p w14:paraId="153197A3" w14:textId="151B5424" w:rsidR="007C62AB" w:rsidRDefault="007C62AB" w:rsidP="007C62AB">
            <w:pPr>
              <w:pStyle w:val="Normal2"/>
              <w:rPr>
                <w:color w:val="1F497D" w:themeColor="text2"/>
                <w:sz w:val="18"/>
                <w:szCs w:val="18"/>
                <w:lang w:val="en-CA" w:eastAsia="fr-FR"/>
              </w:rPr>
            </w:pPr>
            <w:r>
              <w:rPr>
                <w:color w:val="1F497D" w:themeColor="text2"/>
                <w:sz w:val="18"/>
                <w:szCs w:val="18"/>
                <w:lang w:val="en-CA" w:eastAsia="fr-FR"/>
              </w:rPr>
              <w:t>June 19, 2020</w:t>
            </w:r>
          </w:p>
        </w:tc>
        <w:tc>
          <w:tcPr>
            <w:tcW w:w="5401" w:type="dxa"/>
            <w:vAlign w:val="center"/>
          </w:tcPr>
          <w:p w14:paraId="2A92F71F" w14:textId="209BF9E2" w:rsidR="007C62AB" w:rsidRPr="00676186" w:rsidRDefault="007C62AB" w:rsidP="007C62AB">
            <w:pPr>
              <w:pStyle w:val="Normal2"/>
              <w:rPr>
                <w:rFonts w:cs="Calibri"/>
                <w:bCs/>
                <w:color w:val="1F497D" w:themeColor="text2"/>
                <w:sz w:val="18"/>
                <w:szCs w:val="18"/>
                <w:lang w:val="en-CA" w:eastAsia="fr-FR"/>
              </w:rPr>
            </w:pPr>
            <w:r w:rsidRPr="00676186">
              <w:rPr>
                <w:rFonts w:cs="Calibri"/>
                <w:bCs/>
                <w:color w:val="1F497D" w:themeColor="text2"/>
                <w:sz w:val="18"/>
                <w:szCs w:val="18"/>
                <w:lang w:val="en-CA" w:eastAsia="fr-FR"/>
              </w:rPr>
              <w:t>19-241973-UNICEF-PSEA_Module_04_Responsibilities_of_Heads_of_Offices_SB_v.</w:t>
            </w:r>
            <w:r>
              <w:rPr>
                <w:rFonts w:cs="Calibri"/>
                <w:bCs/>
                <w:color w:val="1F497D" w:themeColor="text2"/>
                <w:sz w:val="18"/>
                <w:szCs w:val="18"/>
                <w:lang w:val="en-CA" w:eastAsia="fr-FR"/>
              </w:rPr>
              <w:t>FINAL.v.2.0</w:t>
            </w:r>
          </w:p>
        </w:tc>
        <w:tc>
          <w:tcPr>
            <w:tcW w:w="4323" w:type="dxa"/>
            <w:vAlign w:val="center"/>
          </w:tcPr>
          <w:p w14:paraId="631F2EDC" w14:textId="23A3A615" w:rsidR="007C62AB" w:rsidRDefault="007C62AB" w:rsidP="007C62AB">
            <w:pPr>
              <w:pStyle w:val="Normal2"/>
              <w:rPr>
                <w:color w:val="1F497D" w:themeColor="text2"/>
                <w:sz w:val="18"/>
                <w:szCs w:val="18"/>
                <w:lang w:val="en-CA" w:eastAsia="fr-FR"/>
              </w:rPr>
            </w:pPr>
            <w:r>
              <w:rPr>
                <w:color w:val="1F497D" w:themeColor="text2"/>
                <w:sz w:val="18"/>
                <w:szCs w:val="18"/>
                <w:lang w:val="en-CA" w:eastAsia="fr-FR"/>
              </w:rPr>
              <w:t>Updated Final script</w:t>
            </w:r>
          </w:p>
        </w:tc>
      </w:tr>
      <w:tr w:rsidR="00A03730" w:rsidRPr="00676186" w14:paraId="53F42B94" w14:textId="77777777" w:rsidTr="3FC7E054">
        <w:trPr>
          <w:trHeight w:val="18"/>
        </w:trPr>
        <w:tc>
          <w:tcPr>
            <w:tcW w:w="1701" w:type="dxa"/>
            <w:vAlign w:val="center"/>
          </w:tcPr>
          <w:p w14:paraId="60B07609" w14:textId="0B8B6CC1" w:rsidR="00A03730" w:rsidRDefault="00A03730" w:rsidP="007C62AB">
            <w:pPr>
              <w:pStyle w:val="Normal2"/>
              <w:rPr>
                <w:color w:val="1F497D" w:themeColor="text2"/>
                <w:sz w:val="18"/>
                <w:szCs w:val="18"/>
                <w:lang w:val="en-CA"/>
              </w:rPr>
            </w:pPr>
            <w:r>
              <w:rPr>
                <w:color w:val="1F497D" w:themeColor="text2"/>
                <w:sz w:val="18"/>
                <w:szCs w:val="18"/>
                <w:lang w:val="en-CA"/>
              </w:rPr>
              <w:t>Melissa Laurent</w:t>
            </w:r>
          </w:p>
        </w:tc>
        <w:tc>
          <w:tcPr>
            <w:tcW w:w="1843" w:type="dxa"/>
            <w:vAlign w:val="center"/>
          </w:tcPr>
          <w:p w14:paraId="6CAD3286" w14:textId="0EDF64F8" w:rsidR="00A03730" w:rsidRDefault="00A03730" w:rsidP="007C62AB">
            <w:pPr>
              <w:pStyle w:val="Normal2"/>
              <w:rPr>
                <w:color w:val="1F497D" w:themeColor="text2"/>
                <w:sz w:val="18"/>
                <w:szCs w:val="18"/>
                <w:lang w:val="en-CA" w:eastAsia="fr-FR"/>
              </w:rPr>
            </w:pPr>
            <w:r>
              <w:rPr>
                <w:color w:val="1F497D" w:themeColor="text2"/>
                <w:sz w:val="18"/>
                <w:szCs w:val="18"/>
                <w:lang w:val="en-CA" w:eastAsia="fr-FR"/>
              </w:rPr>
              <w:t>June 23, 2</w:t>
            </w:r>
            <w:r w:rsidR="00AA5327">
              <w:rPr>
                <w:color w:val="1F497D" w:themeColor="text2"/>
                <w:sz w:val="18"/>
                <w:szCs w:val="18"/>
                <w:lang w:val="en-CA" w:eastAsia="fr-FR"/>
              </w:rPr>
              <w:t>0</w:t>
            </w:r>
            <w:r>
              <w:rPr>
                <w:color w:val="1F497D" w:themeColor="text2"/>
                <w:sz w:val="18"/>
                <w:szCs w:val="18"/>
                <w:lang w:val="en-CA" w:eastAsia="fr-FR"/>
              </w:rPr>
              <w:t>20</w:t>
            </w:r>
          </w:p>
        </w:tc>
        <w:tc>
          <w:tcPr>
            <w:tcW w:w="5401" w:type="dxa"/>
            <w:vAlign w:val="center"/>
          </w:tcPr>
          <w:p w14:paraId="4B78372A" w14:textId="60F4E8F3" w:rsidR="00A03730" w:rsidRPr="00676186" w:rsidRDefault="00A03730" w:rsidP="007C62AB">
            <w:pPr>
              <w:pStyle w:val="Normal2"/>
              <w:rPr>
                <w:rFonts w:cs="Calibri"/>
                <w:bCs/>
                <w:color w:val="1F497D" w:themeColor="text2"/>
                <w:sz w:val="18"/>
                <w:szCs w:val="18"/>
                <w:lang w:val="en-CA" w:eastAsia="fr-FR"/>
              </w:rPr>
            </w:pPr>
            <w:r w:rsidRPr="00676186">
              <w:rPr>
                <w:rFonts w:cs="Calibri"/>
                <w:bCs/>
                <w:color w:val="1F497D" w:themeColor="text2"/>
                <w:sz w:val="18"/>
                <w:szCs w:val="18"/>
                <w:lang w:val="en-CA" w:eastAsia="fr-FR"/>
              </w:rPr>
              <w:t>19-241973-UNICEF-PSEA_Module_04_Responsibilities_of_Heads_of_Offices_SB_v.</w:t>
            </w:r>
            <w:r>
              <w:rPr>
                <w:rFonts w:cs="Calibri"/>
                <w:bCs/>
                <w:color w:val="1F497D" w:themeColor="text2"/>
                <w:sz w:val="18"/>
                <w:szCs w:val="18"/>
                <w:lang w:val="en-CA" w:eastAsia="fr-FR"/>
              </w:rPr>
              <w:t>FINAL.v.3.0</w:t>
            </w:r>
          </w:p>
        </w:tc>
        <w:tc>
          <w:tcPr>
            <w:tcW w:w="4323" w:type="dxa"/>
            <w:vAlign w:val="center"/>
          </w:tcPr>
          <w:p w14:paraId="5DE92318" w14:textId="4735A355" w:rsidR="00A03730" w:rsidRDefault="00A03730" w:rsidP="007C62AB">
            <w:pPr>
              <w:pStyle w:val="Normal2"/>
              <w:rPr>
                <w:color w:val="1F497D" w:themeColor="text2"/>
                <w:sz w:val="18"/>
                <w:szCs w:val="18"/>
                <w:lang w:val="en-CA" w:eastAsia="fr-FR"/>
              </w:rPr>
            </w:pPr>
            <w:r>
              <w:rPr>
                <w:color w:val="1F497D" w:themeColor="text2"/>
                <w:sz w:val="18"/>
                <w:szCs w:val="18"/>
                <w:lang w:val="en-CA" w:eastAsia="fr-FR"/>
              </w:rPr>
              <w:t>Additional updates</w:t>
            </w:r>
          </w:p>
        </w:tc>
      </w:tr>
      <w:tr w:rsidR="00AA5327" w:rsidRPr="00676186" w14:paraId="4A6F2082" w14:textId="77777777" w:rsidTr="3FC7E054">
        <w:trPr>
          <w:trHeight w:val="18"/>
          <w:ins w:id="0" w:author="Melissa Laurent" w:date="2020-07-31T09:16:00Z"/>
        </w:trPr>
        <w:tc>
          <w:tcPr>
            <w:tcW w:w="1701" w:type="dxa"/>
            <w:vAlign w:val="center"/>
          </w:tcPr>
          <w:p w14:paraId="3EC53949" w14:textId="21291305" w:rsidR="00AA5327" w:rsidRDefault="00AA5327" w:rsidP="007C62AB">
            <w:pPr>
              <w:pStyle w:val="Normal2"/>
              <w:rPr>
                <w:ins w:id="1" w:author="Melissa Laurent" w:date="2020-07-31T09:16:00Z"/>
                <w:color w:val="1F497D" w:themeColor="text2"/>
                <w:sz w:val="18"/>
                <w:szCs w:val="18"/>
                <w:lang w:val="en-CA"/>
              </w:rPr>
            </w:pPr>
            <w:ins w:id="2" w:author="Melissa Laurent" w:date="2020-07-31T09:16:00Z">
              <w:r>
                <w:rPr>
                  <w:color w:val="1F497D" w:themeColor="text2"/>
                  <w:sz w:val="18"/>
                  <w:szCs w:val="18"/>
                  <w:lang w:val="en-CA"/>
                </w:rPr>
                <w:t>Melissa Laurent</w:t>
              </w:r>
            </w:ins>
          </w:p>
        </w:tc>
        <w:tc>
          <w:tcPr>
            <w:tcW w:w="1843" w:type="dxa"/>
            <w:vAlign w:val="center"/>
          </w:tcPr>
          <w:p w14:paraId="2F33825B" w14:textId="58711BA1" w:rsidR="00AA5327" w:rsidRDefault="00AA5327" w:rsidP="007C62AB">
            <w:pPr>
              <w:pStyle w:val="Normal2"/>
              <w:rPr>
                <w:ins w:id="3" w:author="Melissa Laurent" w:date="2020-07-31T09:16:00Z"/>
                <w:color w:val="1F497D" w:themeColor="text2"/>
                <w:sz w:val="18"/>
                <w:szCs w:val="18"/>
                <w:lang w:val="en-CA" w:eastAsia="fr-FR"/>
              </w:rPr>
            </w:pPr>
            <w:ins w:id="4" w:author="Melissa Laurent" w:date="2020-07-31T09:16:00Z">
              <w:r>
                <w:rPr>
                  <w:color w:val="1F497D" w:themeColor="text2"/>
                  <w:sz w:val="18"/>
                  <w:szCs w:val="18"/>
                  <w:lang w:val="en-CA" w:eastAsia="fr-FR"/>
                </w:rPr>
                <w:t>July 31, 2020</w:t>
              </w:r>
            </w:ins>
          </w:p>
        </w:tc>
        <w:tc>
          <w:tcPr>
            <w:tcW w:w="5401" w:type="dxa"/>
            <w:vAlign w:val="center"/>
          </w:tcPr>
          <w:p w14:paraId="661CB8EB" w14:textId="1C9D394E" w:rsidR="00AA5327" w:rsidRPr="00676186" w:rsidRDefault="00AA5327" w:rsidP="007C62AB">
            <w:pPr>
              <w:pStyle w:val="Normal2"/>
              <w:rPr>
                <w:ins w:id="5" w:author="Melissa Laurent" w:date="2020-07-31T09:16:00Z"/>
                <w:rFonts w:cs="Calibri"/>
                <w:bCs/>
                <w:color w:val="1F497D" w:themeColor="text2"/>
                <w:sz w:val="18"/>
                <w:szCs w:val="18"/>
                <w:lang w:val="en-CA" w:eastAsia="fr-FR"/>
              </w:rPr>
            </w:pPr>
            <w:ins w:id="6" w:author="Melissa Laurent" w:date="2020-07-31T09:17:00Z">
              <w:r w:rsidRPr="00AA5327">
                <w:rPr>
                  <w:rFonts w:cs="Calibri"/>
                  <w:bCs/>
                  <w:color w:val="1F497D" w:themeColor="text2"/>
                  <w:sz w:val="18"/>
                  <w:szCs w:val="18"/>
                  <w:lang w:val="en-CA" w:eastAsia="fr-FR"/>
                </w:rPr>
                <w:t>19-241973-UNICEF-PSEA_Module_04_Responsibilities_of_Heads_of_Offices_SB_v.FINAL.v.5.0</w:t>
              </w:r>
            </w:ins>
          </w:p>
        </w:tc>
        <w:tc>
          <w:tcPr>
            <w:tcW w:w="4323" w:type="dxa"/>
            <w:vAlign w:val="center"/>
          </w:tcPr>
          <w:p w14:paraId="76EF03BB" w14:textId="3FD46D61" w:rsidR="00AA5327" w:rsidRDefault="00AA5327" w:rsidP="007C62AB">
            <w:pPr>
              <w:pStyle w:val="Normal2"/>
              <w:rPr>
                <w:ins w:id="7" w:author="Melissa Laurent" w:date="2020-07-31T09:16:00Z"/>
                <w:color w:val="1F497D" w:themeColor="text2"/>
                <w:sz w:val="18"/>
                <w:szCs w:val="18"/>
                <w:lang w:val="en-CA" w:eastAsia="fr-FR"/>
              </w:rPr>
            </w:pPr>
            <w:ins w:id="8" w:author="Melissa Laurent" w:date="2020-07-31T09:17:00Z">
              <w:r>
                <w:rPr>
                  <w:color w:val="1F497D" w:themeColor="text2"/>
                  <w:sz w:val="18"/>
                  <w:szCs w:val="18"/>
                  <w:lang w:val="en-CA" w:eastAsia="fr-FR"/>
                </w:rPr>
                <w:t>Final</w:t>
              </w:r>
            </w:ins>
          </w:p>
        </w:tc>
      </w:tr>
    </w:tbl>
    <w:p w14:paraId="39804B56" w14:textId="7700C80B" w:rsidR="002D6F73" w:rsidRPr="00676186" w:rsidRDefault="002D6F73" w:rsidP="005A39C9">
      <w:pPr>
        <w:rPr>
          <w:lang w:val="en-CA"/>
        </w:rPr>
      </w:pPr>
    </w:p>
    <w:p w14:paraId="6DF8FA44" w14:textId="1C087CE7" w:rsidR="00CC78B0" w:rsidRPr="00676186" w:rsidRDefault="00CC78B0">
      <w:pPr>
        <w:spacing w:before="0"/>
        <w:rPr>
          <w:sz w:val="32"/>
          <w:szCs w:val="32"/>
          <w:lang w:val="en-CA"/>
        </w:rPr>
      </w:pPr>
      <w:r w:rsidRPr="00676186">
        <w:rPr>
          <w:lang w:val="en-CA"/>
        </w:rPr>
        <w:br w:type="page"/>
      </w:r>
    </w:p>
    <w:p w14:paraId="49E2FB7B" w14:textId="635B83C6" w:rsidR="00611399" w:rsidRPr="00676186" w:rsidRDefault="00611399">
      <w:pPr>
        <w:spacing w:before="0"/>
        <w:rPr>
          <w:lang w:val="en-CA"/>
        </w:rPr>
      </w:pPr>
    </w:p>
    <w:sdt>
      <w:sdtPr>
        <w:rPr>
          <w:caps/>
          <w:color w:val="1F497D" w:themeColor="text2"/>
          <w:sz w:val="22"/>
          <w:lang w:val="en-CA"/>
        </w:rPr>
        <w:id w:val="-1701152402"/>
        <w:docPartObj>
          <w:docPartGallery w:val="Table of Contents"/>
          <w:docPartUnique/>
        </w:docPartObj>
      </w:sdtPr>
      <w:sdtEndPr>
        <w:rPr>
          <w:b/>
          <w:bCs/>
          <w:caps w:val="0"/>
          <w:color w:val="000000"/>
          <w:sz w:val="20"/>
        </w:rPr>
      </w:sdtEndPr>
      <w:sdtContent>
        <w:p w14:paraId="7EB3C2D3" w14:textId="18EB0208" w:rsidR="00A42168" w:rsidRPr="00676186" w:rsidRDefault="3FC7E054" w:rsidP="3FC7E054">
          <w:pPr>
            <w:rPr>
              <w:b/>
              <w:bCs/>
              <w:caps/>
              <w:color w:val="1F497D" w:themeColor="text2"/>
              <w:sz w:val="28"/>
              <w:szCs w:val="28"/>
              <w:lang w:val="en-CA"/>
            </w:rPr>
          </w:pPr>
          <w:r w:rsidRPr="00676186">
            <w:rPr>
              <w:b/>
              <w:bCs/>
              <w:caps/>
              <w:color w:val="1F497D" w:themeColor="text2"/>
              <w:sz w:val="28"/>
              <w:szCs w:val="28"/>
              <w:lang w:val="en-CA"/>
            </w:rPr>
            <w:t>Table of co</w:t>
          </w:r>
          <w:bookmarkStart w:id="9" w:name="_GoBack"/>
          <w:bookmarkEnd w:id="9"/>
          <w:r w:rsidRPr="00676186">
            <w:rPr>
              <w:b/>
              <w:bCs/>
              <w:caps/>
              <w:color w:val="1F497D" w:themeColor="text2"/>
              <w:sz w:val="28"/>
              <w:szCs w:val="28"/>
              <w:lang w:val="en-CA"/>
            </w:rPr>
            <w:t>ntents</w:t>
          </w:r>
        </w:p>
        <w:p w14:paraId="35582CDA" w14:textId="1056B531" w:rsidR="00612A82" w:rsidRDefault="00F160B8">
          <w:pPr>
            <w:pStyle w:val="TOC1"/>
            <w:rPr>
              <w:ins w:id="10" w:author="Melissa Laurent" w:date="2020-07-31T09:27:00Z"/>
              <w:rFonts w:eastAsiaTheme="minorEastAsia" w:cstheme="minorBidi"/>
              <w:b w:val="0"/>
              <w:bCs w:val="0"/>
              <w:caps w:val="0"/>
              <w:noProof/>
              <w:color w:val="auto"/>
              <w:sz w:val="22"/>
              <w:szCs w:val="22"/>
              <w:lang w:eastAsia="en-US"/>
            </w:rPr>
          </w:pPr>
          <w:r w:rsidRPr="00676186">
            <w:rPr>
              <w:lang w:val="en-CA"/>
            </w:rPr>
            <w:fldChar w:fldCharType="begin"/>
          </w:r>
          <w:r w:rsidRPr="00676186">
            <w:rPr>
              <w:lang w:val="en-CA"/>
            </w:rPr>
            <w:instrText xml:space="preserve"> TOC \t "Lesson title,2,Title,1,LessonTitle,2" </w:instrText>
          </w:r>
          <w:r w:rsidRPr="00676186">
            <w:rPr>
              <w:lang w:val="en-CA"/>
            </w:rPr>
            <w:fldChar w:fldCharType="separate"/>
          </w:r>
          <w:ins w:id="11" w:author="Melissa Laurent" w:date="2020-07-31T09:27:00Z">
            <w:r w:rsidR="00612A82" w:rsidRPr="00ED4673">
              <w:rPr>
                <w:noProof/>
                <w:lang w:val="en-CA"/>
              </w:rPr>
              <w:t>Module 4: Responsibilities of heads of offices and heads of departments</w:t>
            </w:r>
            <w:r w:rsidR="00612A82">
              <w:rPr>
                <w:noProof/>
              </w:rPr>
              <w:tab/>
            </w:r>
            <w:r w:rsidR="00612A82">
              <w:rPr>
                <w:noProof/>
              </w:rPr>
              <w:fldChar w:fldCharType="begin"/>
            </w:r>
            <w:r w:rsidR="00612A82">
              <w:rPr>
                <w:noProof/>
              </w:rPr>
              <w:instrText xml:space="preserve"> PAGEREF _Toc47080087 \h </w:instrText>
            </w:r>
            <w:r w:rsidR="00612A82">
              <w:rPr>
                <w:noProof/>
              </w:rPr>
            </w:r>
          </w:ins>
          <w:r w:rsidR="00612A82">
            <w:rPr>
              <w:noProof/>
            </w:rPr>
            <w:fldChar w:fldCharType="separate"/>
          </w:r>
          <w:ins w:id="12" w:author="Melissa Laurent" w:date="2020-07-31T09:27:00Z">
            <w:r w:rsidR="00612A82">
              <w:rPr>
                <w:noProof/>
              </w:rPr>
              <w:t>5</w:t>
            </w:r>
            <w:r w:rsidR="00612A82">
              <w:rPr>
                <w:noProof/>
              </w:rPr>
              <w:fldChar w:fldCharType="end"/>
            </w:r>
          </w:ins>
        </w:p>
        <w:p w14:paraId="12BD7859" w14:textId="0521628A" w:rsidR="00612A82" w:rsidRDefault="00612A82">
          <w:pPr>
            <w:pStyle w:val="TOC2"/>
            <w:rPr>
              <w:ins w:id="13" w:author="Melissa Laurent" w:date="2020-07-31T09:27:00Z"/>
              <w:rFonts w:eastAsiaTheme="minorEastAsia" w:cstheme="minorBidi"/>
              <w:smallCaps w:val="0"/>
              <w:noProof/>
              <w:color w:val="auto"/>
              <w:sz w:val="22"/>
              <w:szCs w:val="22"/>
              <w:lang w:eastAsia="en-US"/>
            </w:rPr>
          </w:pPr>
          <w:ins w:id="14" w:author="Melissa Laurent" w:date="2020-07-31T09:27:00Z">
            <w:r w:rsidRPr="00ED4673">
              <w:rPr>
                <w:noProof/>
                <w:lang w:val="en-CA"/>
              </w:rPr>
              <w:t>Responsibilities of heads of offices and heads of departments</w:t>
            </w:r>
            <w:r>
              <w:rPr>
                <w:noProof/>
              </w:rPr>
              <w:tab/>
            </w:r>
            <w:r>
              <w:rPr>
                <w:noProof/>
              </w:rPr>
              <w:fldChar w:fldCharType="begin"/>
            </w:r>
            <w:r>
              <w:rPr>
                <w:noProof/>
              </w:rPr>
              <w:instrText xml:space="preserve"> PAGEREF _Toc47080088 \h </w:instrText>
            </w:r>
            <w:r>
              <w:rPr>
                <w:noProof/>
              </w:rPr>
            </w:r>
          </w:ins>
          <w:r>
            <w:rPr>
              <w:noProof/>
            </w:rPr>
            <w:fldChar w:fldCharType="separate"/>
          </w:r>
          <w:ins w:id="15" w:author="Melissa Laurent" w:date="2020-07-31T09:27:00Z">
            <w:r>
              <w:rPr>
                <w:noProof/>
              </w:rPr>
              <w:t>5</w:t>
            </w:r>
            <w:r>
              <w:rPr>
                <w:noProof/>
              </w:rPr>
              <w:fldChar w:fldCharType="end"/>
            </w:r>
          </w:ins>
        </w:p>
        <w:p w14:paraId="09BE96F2" w14:textId="273DBBED" w:rsidR="00612A82" w:rsidRDefault="00612A82">
          <w:pPr>
            <w:pStyle w:val="TOC2"/>
            <w:rPr>
              <w:ins w:id="16" w:author="Melissa Laurent" w:date="2020-07-31T09:27:00Z"/>
              <w:rFonts w:eastAsiaTheme="minorEastAsia" w:cstheme="minorBidi"/>
              <w:smallCaps w:val="0"/>
              <w:noProof/>
              <w:color w:val="auto"/>
              <w:sz w:val="22"/>
              <w:szCs w:val="22"/>
              <w:lang w:eastAsia="en-US"/>
            </w:rPr>
          </w:pPr>
          <w:ins w:id="17" w:author="Melissa Laurent" w:date="2020-07-31T09:27:00Z">
            <w:r w:rsidRPr="00ED4673">
              <w:rPr>
                <w:noProof/>
                <w:lang w:val="en-CA"/>
              </w:rPr>
              <w:t>Your responsibilities</w:t>
            </w:r>
            <w:r>
              <w:rPr>
                <w:noProof/>
              </w:rPr>
              <w:tab/>
            </w:r>
            <w:r>
              <w:rPr>
                <w:noProof/>
              </w:rPr>
              <w:fldChar w:fldCharType="begin"/>
            </w:r>
            <w:r>
              <w:rPr>
                <w:noProof/>
              </w:rPr>
              <w:instrText xml:space="preserve"> PAGEREF _Toc47080089 \h </w:instrText>
            </w:r>
            <w:r>
              <w:rPr>
                <w:noProof/>
              </w:rPr>
            </w:r>
          </w:ins>
          <w:r>
            <w:rPr>
              <w:noProof/>
            </w:rPr>
            <w:fldChar w:fldCharType="separate"/>
          </w:r>
          <w:ins w:id="18" w:author="Melissa Laurent" w:date="2020-07-31T09:27:00Z">
            <w:r>
              <w:rPr>
                <w:noProof/>
              </w:rPr>
              <w:t>6</w:t>
            </w:r>
            <w:r>
              <w:rPr>
                <w:noProof/>
              </w:rPr>
              <w:fldChar w:fldCharType="end"/>
            </w:r>
          </w:ins>
        </w:p>
        <w:p w14:paraId="02312B76" w14:textId="6FB1869F" w:rsidR="003F586D" w:rsidDel="00612A82" w:rsidRDefault="003F586D">
          <w:pPr>
            <w:pStyle w:val="TOC1"/>
            <w:rPr>
              <w:del w:id="19" w:author="Melissa Laurent" w:date="2020-07-31T09:27:00Z"/>
              <w:rFonts w:eastAsiaTheme="minorEastAsia" w:cstheme="minorBidi"/>
              <w:b w:val="0"/>
              <w:bCs w:val="0"/>
              <w:caps w:val="0"/>
              <w:noProof/>
              <w:color w:val="auto"/>
              <w:sz w:val="22"/>
              <w:szCs w:val="22"/>
              <w:lang w:eastAsia="en-US"/>
            </w:rPr>
          </w:pPr>
          <w:del w:id="20" w:author="Melissa Laurent" w:date="2020-07-31T09:27:00Z">
            <w:r w:rsidRPr="00D373A7" w:rsidDel="00612A82">
              <w:rPr>
                <w:noProof/>
                <w:lang w:val="en-CA"/>
              </w:rPr>
              <w:delText>Module 4: Responsibilities of Heads of Offices and Heads of Departments</w:delText>
            </w:r>
            <w:r w:rsidDel="00612A82">
              <w:rPr>
                <w:noProof/>
              </w:rPr>
              <w:tab/>
              <w:delText>5</w:delText>
            </w:r>
          </w:del>
        </w:p>
        <w:p w14:paraId="335D0F5B" w14:textId="02EECB23" w:rsidR="003F586D" w:rsidDel="00612A82" w:rsidRDefault="003F586D">
          <w:pPr>
            <w:pStyle w:val="TOC2"/>
            <w:rPr>
              <w:del w:id="21" w:author="Melissa Laurent" w:date="2020-07-31T09:27:00Z"/>
              <w:rFonts w:eastAsiaTheme="minorEastAsia" w:cstheme="minorBidi"/>
              <w:smallCaps w:val="0"/>
              <w:noProof/>
              <w:color w:val="auto"/>
              <w:sz w:val="22"/>
              <w:szCs w:val="22"/>
              <w:lang w:eastAsia="en-US"/>
            </w:rPr>
          </w:pPr>
          <w:del w:id="22" w:author="Melissa Laurent" w:date="2020-07-31T09:27:00Z">
            <w:r w:rsidRPr="00D373A7" w:rsidDel="00612A82">
              <w:rPr>
                <w:noProof/>
                <w:lang w:val="en-CA"/>
              </w:rPr>
              <w:delText>Responsibilities of Heads of Offices and Heads of Departments</w:delText>
            </w:r>
            <w:r w:rsidDel="00612A82">
              <w:rPr>
                <w:noProof/>
              </w:rPr>
              <w:tab/>
              <w:delText>5</w:delText>
            </w:r>
          </w:del>
        </w:p>
        <w:p w14:paraId="1422E676" w14:textId="43717FA4" w:rsidR="003F586D" w:rsidDel="00612A82" w:rsidRDefault="003F586D">
          <w:pPr>
            <w:pStyle w:val="TOC2"/>
            <w:rPr>
              <w:del w:id="23" w:author="Melissa Laurent" w:date="2020-07-31T09:27:00Z"/>
              <w:rFonts w:eastAsiaTheme="minorEastAsia" w:cstheme="minorBidi"/>
              <w:smallCaps w:val="0"/>
              <w:noProof/>
              <w:color w:val="auto"/>
              <w:sz w:val="22"/>
              <w:szCs w:val="22"/>
              <w:lang w:eastAsia="en-US"/>
            </w:rPr>
          </w:pPr>
          <w:del w:id="24" w:author="Melissa Laurent" w:date="2020-07-31T09:27:00Z">
            <w:r w:rsidRPr="00D373A7" w:rsidDel="00612A82">
              <w:rPr>
                <w:noProof/>
                <w:lang w:val="en-CA"/>
              </w:rPr>
              <w:delText>Your responsibilities</w:delText>
            </w:r>
            <w:r w:rsidDel="00612A82">
              <w:rPr>
                <w:noProof/>
              </w:rPr>
              <w:tab/>
              <w:delText>6</w:delText>
            </w:r>
          </w:del>
        </w:p>
        <w:p w14:paraId="01B006AD" w14:textId="2E941688" w:rsidR="00A42168" w:rsidRPr="00676186" w:rsidRDefault="00F160B8" w:rsidP="00A42168">
          <w:pPr>
            <w:rPr>
              <w:lang w:val="en-CA"/>
            </w:rPr>
          </w:pPr>
          <w:r w:rsidRPr="00676186">
            <w:rPr>
              <w:lang w:val="en-CA"/>
            </w:rPr>
            <w:fldChar w:fldCharType="end"/>
          </w:r>
        </w:p>
      </w:sdtContent>
    </w:sdt>
    <w:p w14:paraId="277F612B" w14:textId="77777777" w:rsidR="006C3832" w:rsidRPr="00676186" w:rsidRDefault="006C3832" w:rsidP="00A42168">
      <w:pPr>
        <w:rPr>
          <w:lang w:val="en-CA"/>
        </w:rPr>
      </w:pPr>
    </w:p>
    <w:p w14:paraId="58FCCBA0" w14:textId="1FD773BA" w:rsidR="00A42168" w:rsidRPr="00676186" w:rsidRDefault="00A42168" w:rsidP="00A42168">
      <w:pPr>
        <w:rPr>
          <w:lang w:val="en-CA"/>
        </w:rPr>
      </w:pPr>
      <w:r w:rsidRPr="00676186">
        <w:rPr>
          <w:lang w:val="en-CA"/>
        </w:rPr>
        <w:br w:type="page"/>
      </w:r>
    </w:p>
    <w:p w14:paraId="38B6D4CD" w14:textId="1B4DAEB5" w:rsidR="00A610EC" w:rsidRPr="00676186" w:rsidRDefault="00A610EC">
      <w:pPr>
        <w:spacing w:before="0"/>
        <w:rPr>
          <w:lang w:val="en-CA"/>
        </w:rPr>
      </w:pPr>
    </w:p>
    <w:p w14:paraId="3C65A204" w14:textId="47A7B77D" w:rsidR="004A3F78" w:rsidRPr="00676186" w:rsidRDefault="0054750B" w:rsidP="00CE4632">
      <w:pPr>
        <w:pStyle w:val="Title"/>
        <w:rPr>
          <w:lang w:val="en-CA"/>
        </w:rPr>
      </w:pPr>
      <w:bookmarkStart w:id="25" w:name="_Toc47080087"/>
      <w:r w:rsidRPr="00676186">
        <w:rPr>
          <w:lang w:val="en-CA"/>
        </w:rPr>
        <w:t xml:space="preserve">Module </w:t>
      </w:r>
      <w:r w:rsidR="00E30DE4" w:rsidRPr="00676186">
        <w:rPr>
          <w:lang w:val="en-CA"/>
        </w:rPr>
        <w:t>4</w:t>
      </w:r>
      <w:r w:rsidR="3FC7E054" w:rsidRPr="00676186">
        <w:rPr>
          <w:lang w:val="en-CA"/>
        </w:rPr>
        <w:t>:</w:t>
      </w:r>
      <w:r w:rsidR="00E30DE4" w:rsidRPr="00676186">
        <w:rPr>
          <w:lang w:val="en-CA"/>
        </w:rPr>
        <w:t xml:space="preserve"> Responsibilities of </w:t>
      </w:r>
      <w:r w:rsidR="00076327">
        <w:rPr>
          <w:lang w:val="en-CA"/>
        </w:rPr>
        <w:t>h</w:t>
      </w:r>
      <w:r w:rsidR="00E30DE4" w:rsidRPr="00676186">
        <w:rPr>
          <w:lang w:val="en-CA"/>
        </w:rPr>
        <w:t xml:space="preserve">eads of </w:t>
      </w:r>
      <w:r w:rsidR="00076327">
        <w:rPr>
          <w:lang w:val="en-CA"/>
        </w:rPr>
        <w:t>o</w:t>
      </w:r>
      <w:r w:rsidR="00E30DE4" w:rsidRPr="00676186">
        <w:rPr>
          <w:lang w:val="en-CA"/>
        </w:rPr>
        <w:t xml:space="preserve">ffices and </w:t>
      </w:r>
      <w:r w:rsidR="00076327">
        <w:rPr>
          <w:lang w:val="en-CA"/>
        </w:rPr>
        <w:t>h</w:t>
      </w:r>
      <w:r w:rsidR="00E30DE4" w:rsidRPr="00676186">
        <w:rPr>
          <w:lang w:val="en-CA"/>
        </w:rPr>
        <w:t xml:space="preserve">eads of </w:t>
      </w:r>
      <w:r w:rsidR="00076327">
        <w:rPr>
          <w:lang w:val="en-CA"/>
        </w:rPr>
        <w:t>d</w:t>
      </w:r>
      <w:r w:rsidR="00E30DE4" w:rsidRPr="00676186">
        <w:rPr>
          <w:lang w:val="en-CA"/>
        </w:rPr>
        <w:t>epartments</w:t>
      </w:r>
      <w:bookmarkEnd w:id="25"/>
    </w:p>
    <w:p w14:paraId="65C2FEF9" w14:textId="6F7CE6D7" w:rsidR="00963E72" w:rsidRPr="00676186" w:rsidRDefault="3FC7E054" w:rsidP="3FC7E054">
      <w:pPr>
        <w:rPr>
          <w:b/>
          <w:bCs/>
          <w:sz w:val="28"/>
          <w:szCs w:val="28"/>
          <w:lang w:val="en-CA"/>
        </w:rPr>
      </w:pPr>
      <w:r w:rsidRPr="00676186">
        <w:rPr>
          <w:b/>
          <w:bCs/>
          <w:sz w:val="28"/>
          <w:szCs w:val="28"/>
          <w:lang w:val="en-CA"/>
        </w:rPr>
        <w:t>Approximate Duration:</w:t>
      </w:r>
      <w:r w:rsidR="00E30DE4" w:rsidRPr="00676186">
        <w:rPr>
          <w:b/>
          <w:bCs/>
          <w:sz w:val="28"/>
          <w:szCs w:val="28"/>
          <w:lang w:val="en-CA"/>
        </w:rPr>
        <w:t xml:space="preserve"> 11</w:t>
      </w:r>
      <w:r w:rsidRPr="00676186">
        <w:rPr>
          <w:b/>
          <w:bCs/>
          <w:sz w:val="28"/>
          <w:szCs w:val="28"/>
          <w:lang w:val="en-CA"/>
        </w:rPr>
        <w:t xml:space="preserve"> minutes</w:t>
      </w:r>
    </w:p>
    <w:p w14:paraId="0456A344" w14:textId="35A653B0" w:rsidR="008937D2" w:rsidRPr="00676186" w:rsidRDefault="008937D2">
      <w:pPr>
        <w:rPr>
          <w:lang w:val="en-CA"/>
        </w:rPr>
      </w:pPr>
    </w:p>
    <w:tbl>
      <w:tblPr>
        <w:tblStyle w:val="TableGrid"/>
        <w:tblW w:w="5000" w:type="pct"/>
        <w:tblLayout w:type="fixed"/>
        <w:tblCellMar>
          <w:top w:w="113" w:type="dxa"/>
          <w:bottom w:w="113" w:type="dxa"/>
        </w:tblCellMar>
        <w:tblLook w:val="04A0" w:firstRow="1" w:lastRow="0" w:firstColumn="1" w:lastColumn="0" w:noHBand="0" w:noVBand="1"/>
      </w:tblPr>
      <w:tblGrid>
        <w:gridCol w:w="764"/>
        <w:gridCol w:w="1506"/>
        <w:gridCol w:w="6093"/>
        <w:gridCol w:w="3837"/>
        <w:gridCol w:w="1198"/>
      </w:tblGrid>
      <w:tr w:rsidR="00DD18AE" w:rsidRPr="00676186" w14:paraId="460A33CD" w14:textId="6996132B" w:rsidTr="5ABFFCA5">
        <w:trPr>
          <w:cantSplit/>
          <w:trHeight w:val="17"/>
          <w:tblHeader/>
        </w:trPr>
        <w:tc>
          <w:tcPr>
            <w:tcW w:w="285" w:type="pct"/>
            <w:shd w:val="clear" w:color="auto" w:fill="D9D9D9" w:themeFill="background1" w:themeFillShade="D9"/>
            <w:vAlign w:val="center"/>
          </w:tcPr>
          <w:p w14:paraId="6A23ACDA" w14:textId="7B038A06" w:rsidR="00DD18AE" w:rsidRPr="00676186" w:rsidRDefault="3FC7E054" w:rsidP="3FC7E054">
            <w:pPr>
              <w:spacing w:before="0"/>
              <w:rPr>
                <w:b/>
                <w:bCs/>
                <w:sz w:val="28"/>
                <w:szCs w:val="28"/>
                <w:lang w:val="en-CA"/>
              </w:rPr>
            </w:pPr>
            <w:r w:rsidRPr="00676186">
              <w:rPr>
                <w:b/>
                <w:bCs/>
                <w:lang w:val="en-CA"/>
              </w:rPr>
              <w:t>Bloc</w:t>
            </w:r>
          </w:p>
        </w:tc>
        <w:tc>
          <w:tcPr>
            <w:tcW w:w="562" w:type="pct"/>
            <w:shd w:val="clear" w:color="auto" w:fill="D9D9D9" w:themeFill="background1" w:themeFillShade="D9"/>
            <w:vAlign w:val="center"/>
          </w:tcPr>
          <w:p w14:paraId="75AB1CC1" w14:textId="26B377D6" w:rsidR="00DD18AE" w:rsidRPr="00676186" w:rsidRDefault="3FC7E054" w:rsidP="00375504">
            <w:pPr>
              <w:spacing w:before="0"/>
              <w:rPr>
                <w:b/>
                <w:bCs/>
                <w:sz w:val="28"/>
                <w:szCs w:val="28"/>
                <w:lang w:val="en-CA"/>
              </w:rPr>
            </w:pPr>
            <w:r w:rsidRPr="00676186">
              <w:rPr>
                <w:b/>
                <w:bCs/>
                <w:lang w:val="en-CA"/>
              </w:rPr>
              <w:t>Type</w:t>
            </w:r>
          </w:p>
        </w:tc>
        <w:tc>
          <w:tcPr>
            <w:tcW w:w="2274" w:type="pct"/>
            <w:shd w:val="clear" w:color="auto" w:fill="D9D9D9" w:themeFill="background1" w:themeFillShade="D9"/>
            <w:vAlign w:val="center"/>
          </w:tcPr>
          <w:p w14:paraId="407B1817" w14:textId="4B8248B2" w:rsidR="00DD18AE" w:rsidRPr="00676186" w:rsidRDefault="3FC7E054" w:rsidP="3FC7E054">
            <w:pPr>
              <w:spacing w:before="0"/>
              <w:rPr>
                <w:b/>
                <w:bCs/>
                <w:lang w:val="en-CA"/>
              </w:rPr>
            </w:pPr>
            <w:r w:rsidRPr="00676186">
              <w:rPr>
                <w:b/>
                <w:bCs/>
                <w:lang w:val="en-CA"/>
              </w:rPr>
              <w:t>Onscreen text / elements</w:t>
            </w:r>
          </w:p>
        </w:tc>
        <w:tc>
          <w:tcPr>
            <w:tcW w:w="1432" w:type="pct"/>
            <w:shd w:val="clear" w:color="auto" w:fill="D9D9D9" w:themeFill="background1" w:themeFillShade="D9"/>
            <w:vAlign w:val="center"/>
          </w:tcPr>
          <w:p w14:paraId="4D580D7C" w14:textId="06624195" w:rsidR="00DD18AE" w:rsidRPr="00676186" w:rsidRDefault="3FC7E054" w:rsidP="3FC7E054">
            <w:pPr>
              <w:spacing w:before="0"/>
              <w:rPr>
                <w:b/>
                <w:bCs/>
                <w:sz w:val="32"/>
                <w:szCs w:val="32"/>
                <w:lang w:val="en-CA"/>
              </w:rPr>
            </w:pPr>
            <w:r w:rsidRPr="00676186">
              <w:rPr>
                <w:b/>
                <w:bCs/>
                <w:lang w:val="en-CA"/>
              </w:rPr>
              <w:t>Production Notes</w:t>
            </w:r>
          </w:p>
        </w:tc>
        <w:tc>
          <w:tcPr>
            <w:tcW w:w="447" w:type="pct"/>
            <w:shd w:val="clear" w:color="auto" w:fill="D9D9D9" w:themeFill="background1" w:themeFillShade="D9"/>
          </w:tcPr>
          <w:p w14:paraId="3D6A4E2F" w14:textId="16A961D0" w:rsidR="00DD18AE" w:rsidRPr="00676186" w:rsidRDefault="3FC7E054" w:rsidP="3FC7E054">
            <w:pPr>
              <w:spacing w:before="0"/>
              <w:rPr>
                <w:b/>
                <w:bCs/>
                <w:lang w:val="en-CA"/>
              </w:rPr>
            </w:pPr>
            <w:r w:rsidRPr="00676186">
              <w:rPr>
                <w:b/>
                <w:bCs/>
                <w:lang w:val="en-CA"/>
              </w:rPr>
              <w:t>Duration</w:t>
            </w:r>
          </w:p>
        </w:tc>
      </w:tr>
      <w:tr w:rsidR="00DD18AE" w:rsidRPr="00676186" w14:paraId="03B6032E" w14:textId="32463AB1" w:rsidTr="5ABFFCA5">
        <w:trPr>
          <w:cantSplit/>
          <w:trHeight w:val="17"/>
        </w:trPr>
        <w:tc>
          <w:tcPr>
            <w:tcW w:w="285" w:type="pct"/>
            <w:shd w:val="clear" w:color="auto" w:fill="C6D9F1" w:themeFill="text2" w:themeFillTint="33"/>
            <w:vAlign w:val="center"/>
          </w:tcPr>
          <w:p w14:paraId="4D3F52EC" w14:textId="77777777" w:rsidR="00DD18AE" w:rsidRPr="00676186" w:rsidRDefault="3FC7E054" w:rsidP="3FC7E054">
            <w:pPr>
              <w:pStyle w:val="Normal2"/>
              <w:jc w:val="center"/>
              <w:rPr>
                <w:sz w:val="28"/>
                <w:szCs w:val="28"/>
                <w:lang w:val="en-CA"/>
              </w:rPr>
            </w:pPr>
            <w:r w:rsidRPr="00676186">
              <w:rPr>
                <w:sz w:val="28"/>
                <w:szCs w:val="28"/>
                <w:lang w:val="en-CA"/>
              </w:rPr>
              <w:t>0</w:t>
            </w:r>
          </w:p>
        </w:tc>
        <w:tc>
          <w:tcPr>
            <w:tcW w:w="562" w:type="pct"/>
            <w:shd w:val="clear" w:color="auto" w:fill="C6D9F1" w:themeFill="text2" w:themeFillTint="33"/>
            <w:vAlign w:val="center"/>
          </w:tcPr>
          <w:p w14:paraId="115D046D" w14:textId="76017D93" w:rsidR="00DD18AE" w:rsidRPr="00676186" w:rsidRDefault="00B45C74" w:rsidP="00375504">
            <w:pPr>
              <w:pStyle w:val="Normal2"/>
              <w:rPr>
                <w:sz w:val="28"/>
                <w:szCs w:val="28"/>
                <w:lang w:val="en-CA"/>
              </w:rPr>
            </w:pPr>
            <w:r w:rsidRPr="00676186">
              <w:rPr>
                <w:sz w:val="28"/>
                <w:szCs w:val="28"/>
                <w:lang w:val="en-CA"/>
              </w:rPr>
              <w:t>Module No.</w:t>
            </w:r>
          </w:p>
        </w:tc>
        <w:tc>
          <w:tcPr>
            <w:tcW w:w="2274" w:type="pct"/>
            <w:shd w:val="clear" w:color="auto" w:fill="C6D9F1" w:themeFill="text2" w:themeFillTint="33"/>
            <w:vAlign w:val="center"/>
          </w:tcPr>
          <w:p w14:paraId="59846D32" w14:textId="3F12EA08" w:rsidR="0083678A" w:rsidRPr="00676186" w:rsidRDefault="00E30DE4" w:rsidP="00C76875">
            <w:pPr>
              <w:pStyle w:val="Lessontitle"/>
              <w:rPr>
                <w:lang w:val="en-CA"/>
              </w:rPr>
            </w:pPr>
            <w:bookmarkStart w:id="26" w:name="_Toc47080088"/>
            <w:r w:rsidRPr="00676186">
              <w:rPr>
                <w:lang w:val="en-CA"/>
              </w:rPr>
              <w:t xml:space="preserve">Responsibilities of </w:t>
            </w:r>
            <w:r w:rsidR="00076327">
              <w:rPr>
                <w:lang w:val="en-CA"/>
              </w:rPr>
              <w:t>h</w:t>
            </w:r>
            <w:r w:rsidRPr="00676186">
              <w:rPr>
                <w:lang w:val="en-CA"/>
              </w:rPr>
              <w:t xml:space="preserve">eads of </w:t>
            </w:r>
            <w:r w:rsidR="00076327">
              <w:rPr>
                <w:lang w:val="en-CA"/>
              </w:rPr>
              <w:t>o</w:t>
            </w:r>
            <w:r w:rsidRPr="00676186">
              <w:rPr>
                <w:lang w:val="en-CA"/>
              </w:rPr>
              <w:t xml:space="preserve">ffices and </w:t>
            </w:r>
            <w:r w:rsidR="00076327">
              <w:rPr>
                <w:lang w:val="en-CA"/>
              </w:rPr>
              <w:t>h</w:t>
            </w:r>
            <w:r w:rsidRPr="00676186">
              <w:rPr>
                <w:lang w:val="en-CA"/>
              </w:rPr>
              <w:t xml:space="preserve">eads of </w:t>
            </w:r>
            <w:r w:rsidR="00076327">
              <w:rPr>
                <w:lang w:val="en-CA"/>
              </w:rPr>
              <w:t>d</w:t>
            </w:r>
            <w:r w:rsidRPr="00676186">
              <w:rPr>
                <w:lang w:val="en-CA"/>
              </w:rPr>
              <w:t>epartments</w:t>
            </w:r>
            <w:bookmarkEnd w:id="26"/>
            <w:r w:rsidR="0083678A" w:rsidRPr="00676186">
              <w:rPr>
                <w:lang w:val="en-CA"/>
              </w:rPr>
              <w:t xml:space="preserve"> </w:t>
            </w:r>
          </w:p>
          <w:p w14:paraId="35FFF6D2" w14:textId="1A758C47" w:rsidR="00D247EE" w:rsidRPr="00676186" w:rsidRDefault="00D247EE" w:rsidP="009A7CFA">
            <w:pPr>
              <w:rPr>
                <w:b/>
                <w:sz w:val="36"/>
                <w:lang w:val="en-CA"/>
              </w:rPr>
            </w:pPr>
            <w:r w:rsidRPr="00676186">
              <w:rPr>
                <w:b/>
                <w:lang w:val="en-CA"/>
              </w:rPr>
              <w:t>[</w:t>
            </w:r>
            <w:r w:rsidRPr="00676186">
              <w:rPr>
                <w:rFonts w:ascii="Wingdings 2" w:eastAsia="Wingdings 2" w:hAnsi="Wingdings 2" w:cs="Wingdings 2"/>
                <w:b/>
                <w:lang w:val="en-CA"/>
              </w:rPr>
              <w:t></w:t>
            </w:r>
            <w:r w:rsidRPr="00676186">
              <w:rPr>
                <w:b/>
                <w:lang w:val="en-CA"/>
              </w:rPr>
              <w:t>]</w:t>
            </w:r>
          </w:p>
          <w:p w14:paraId="387F7129" w14:textId="65D847C3" w:rsidR="00DD18AE" w:rsidRPr="00676186" w:rsidRDefault="00DD18AE" w:rsidP="0083678A">
            <w:pPr>
              <w:rPr>
                <w:lang w:val="en-CA"/>
              </w:rPr>
            </w:pPr>
          </w:p>
        </w:tc>
        <w:tc>
          <w:tcPr>
            <w:tcW w:w="1432" w:type="pct"/>
            <w:shd w:val="clear" w:color="auto" w:fill="C6D9F1" w:themeFill="text2" w:themeFillTint="33"/>
            <w:vAlign w:val="center"/>
          </w:tcPr>
          <w:p w14:paraId="0FA2FAF4" w14:textId="7F17F827" w:rsidR="00B61714" w:rsidRPr="00676186" w:rsidRDefault="00B61714" w:rsidP="009029C9">
            <w:pPr>
              <w:pStyle w:val="Normal2"/>
              <w:rPr>
                <w:b/>
                <w:bCs/>
                <w:lang w:val="en-CA"/>
              </w:rPr>
            </w:pPr>
            <w:r w:rsidRPr="00676186">
              <w:rPr>
                <w:b/>
                <w:bCs/>
                <w:lang w:val="en-CA"/>
              </w:rPr>
              <w:t>[</w:t>
            </w:r>
            <w:r w:rsidRPr="00676186">
              <w:rPr>
                <w:rFonts w:ascii="Wingdings 2" w:eastAsia="Wingdings 2" w:hAnsi="Wingdings 2" w:cs="Wingdings 2"/>
                <w:b/>
                <w:lang w:val="en-CA"/>
              </w:rPr>
              <w:t></w:t>
            </w:r>
            <w:r w:rsidRPr="00676186">
              <w:rPr>
                <w:b/>
                <w:bCs/>
                <w:lang w:val="en-CA"/>
              </w:rPr>
              <w:t>]</w:t>
            </w:r>
            <w:r w:rsidR="00D247EE" w:rsidRPr="00676186">
              <w:rPr>
                <w:b/>
                <w:bCs/>
                <w:lang w:val="en-CA"/>
              </w:rPr>
              <w:t xml:space="preserve"> </w:t>
            </w:r>
          </w:p>
          <w:p w14:paraId="6F1DE5F6" w14:textId="02C90AEE" w:rsidR="00D247EE" w:rsidRPr="00676186" w:rsidRDefault="00043017" w:rsidP="009029C9">
            <w:pPr>
              <w:pStyle w:val="Normal2"/>
              <w:rPr>
                <w:b/>
                <w:bCs/>
                <w:sz w:val="32"/>
                <w:szCs w:val="32"/>
                <w:lang w:val="en-CA"/>
              </w:rPr>
            </w:pPr>
            <w:r w:rsidRPr="00676186">
              <w:rPr>
                <w:noProof/>
                <w:lang w:val="en-CA"/>
              </w:rPr>
              <w:drawing>
                <wp:inline distT="0" distB="0" distL="0" distR="0" wp14:anchorId="75B4FC0A" wp14:editId="1C50BE4F">
                  <wp:extent cx="2340900" cy="793298"/>
                  <wp:effectExtent l="0" t="0" r="2540"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340900" cy="793298"/>
                          </a:xfrm>
                          <a:prstGeom prst="rect">
                            <a:avLst/>
                          </a:prstGeom>
                          <a:ln>
                            <a:noFill/>
                          </a:ln>
                          <a:extLst>
                            <a:ext uri="{53640926-AAD7-44D8-BBD7-CCE9431645EC}">
                              <a14:shadowObscured xmlns:a14="http://schemas.microsoft.com/office/drawing/2010/main"/>
                            </a:ext>
                          </a:extLst>
                        </pic:spPr>
                      </pic:pic>
                    </a:graphicData>
                  </a:graphic>
                </wp:inline>
              </w:drawing>
            </w:r>
          </w:p>
          <w:p w14:paraId="0C250824" w14:textId="6247A87E" w:rsidR="00D247EE" w:rsidRPr="00676186" w:rsidRDefault="00295C9E" w:rsidP="00A47237">
            <w:pPr>
              <w:rPr>
                <w:lang w:val="en-CA"/>
              </w:rPr>
            </w:pPr>
            <w:r w:rsidRPr="00676186">
              <w:rPr>
                <w:lang w:val="en-CA"/>
              </w:rPr>
              <w:t>A banner image will be created from one of the images in the module</w:t>
            </w:r>
          </w:p>
        </w:tc>
        <w:tc>
          <w:tcPr>
            <w:tcW w:w="447" w:type="pct"/>
            <w:shd w:val="clear" w:color="auto" w:fill="C6D9F1" w:themeFill="text2" w:themeFillTint="33"/>
          </w:tcPr>
          <w:p w14:paraId="4B465511" w14:textId="5708DE35" w:rsidR="00DD18AE" w:rsidRPr="00676186" w:rsidRDefault="00711C00" w:rsidP="00711C00">
            <w:pPr>
              <w:rPr>
                <w:b/>
                <w:bCs/>
                <w:lang w:val="en-CA"/>
              </w:rPr>
            </w:pPr>
            <w:r w:rsidRPr="00676186">
              <w:rPr>
                <w:b/>
                <w:bCs/>
                <w:lang w:val="en-CA"/>
              </w:rPr>
              <w:t>1 min</w:t>
            </w:r>
          </w:p>
        </w:tc>
      </w:tr>
      <w:tr w:rsidR="00DD18AE" w:rsidRPr="00676186" w14:paraId="0835A86C" w14:textId="1BBC07A2" w:rsidTr="5ABFFCA5">
        <w:trPr>
          <w:cantSplit/>
          <w:trHeight w:val="615"/>
        </w:trPr>
        <w:tc>
          <w:tcPr>
            <w:tcW w:w="285" w:type="pct"/>
            <w:shd w:val="clear" w:color="auto" w:fill="auto"/>
            <w:vAlign w:val="center"/>
          </w:tcPr>
          <w:p w14:paraId="2EA8BB98" w14:textId="10EC0F3F" w:rsidR="00DD18AE" w:rsidRPr="00676186" w:rsidRDefault="3FC7E054" w:rsidP="3FC7E054">
            <w:pPr>
              <w:pStyle w:val="Normal2"/>
              <w:jc w:val="center"/>
              <w:rPr>
                <w:lang w:val="en-CA"/>
              </w:rPr>
            </w:pPr>
            <w:r w:rsidRPr="00676186">
              <w:rPr>
                <w:lang w:val="en-CA"/>
              </w:rPr>
              <w:lastRenderedPageBreak/>
              <w:t>0.1</w:t>
            </w:r>
          </w:p>
        </w:tc>
        <w:tc>
          <w:tcPr>
            <w:tcW w:w="562" w:type="pct"/>
            <w:vAlign w:val="center"/>
          </w:tcPr>
          <w:p w14:paraId="2D580077" w14:textId="2110C706" w:rsidR="003E298F" w:rsidRPr="00676186" w:rsidRDefault="00612A82" w:rsidP="00375504">
            <w:pPr>
              <w:pStyle w:val="Normal2"/>
              <w:rPr>
                <w:lang w:val="en-CA"/>
              </w:rPr>
            </w:pPr>
            <w:sdt>
              <w:sdtPr>
                <w:rPr>
                  <w:lang w:val="en-CA"/>
                </w:rPr>
                <w:alias w:val="Type"/>
                <w:tag w:val="Type"/>
                <w:id w:val="505477068"/>
                <w:placeholder>
                  <w:docPart w:val="7B83078D1C824F04A76A894F43E676A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A427B" w:rsidRPr="00676186">
                  <w:rPr>
                    <w:lang w:val="en-CA"/>
                  </w:rPr>
                  <w:t>Text - Paragraph</w:t>
                </w:r>
              </w:sdtContent>
            </w:sdt>
          </w:p>
          <w:p w14:paraId="3C23875B" w14:textId="77777777" w:rsidR="00375504" w:rsidRPr="00676186" w:rsidRDefault="00375504" w:rsidP="00375504">
            <w:pPr>
              <w:pStyle w:val="Normal2"/>
              <w:rPr>
                <w:lang w:val="en-CA"/>
              </w:rPr>
            </w:pPr>
          </w:p>
          <w:p w14:paraId="1A318F3C" w14:textId="43B6072B" w:rsidR="00375504" w:rsidRPr="00676186" w:rsidRDefault="00612A82" w:rsidP="00375504">
            <w:pPr>
              <w:pStyle w:val="Normal2"/>
              <w:rPr>
                <w:lang w:val="en-CA"/>
              </w:rPr>
            </w:pPr>
            <w:sdt>
              <w:sdtPr>
                <w:rPr>
                  <w:lang w:val="en-CA"/>
                </w:rPr>
                <w:alias w:val="Type"/>
                <w:tag w:val="Type"/>
                <w:id w:val="1947737466"/>
                <w:placeholder>
                  <w:docPart w:val="1AD7544AD6914DB4BA9577A934DABD3B"/>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A427B" w:rsidRPr="00676186">
                  <w:rPr>
                    <w:lang w:val="en-CA"/>
                  </w:rPr>
                  <w:t>Bullet list</w:t>
                </w:r>
              </w:sdtContent>
            </w:sdt>
          </w:p>
        </w:tc>
        <w:tc>
          <w:tcPr>
            <w:tcW w:w="2274" w:type="pct"/>
            <w:shd w:val="clear" w:color="auto" w:fill="auto"/>
          </w:tcPr>
          <w:p w14:paraId="77278175" w14:textId="77777777" w:rsidR="00D247EE" w:rsidRPr="00676186" w:rsidRDefault="00D247EE" w:rsidP="00D247EE">
            <w:pPr>
              <w:shd w:val="clear" w:color="auto" w:fill="FFFFFF"/>
              <w:spacing w:before="0"/>
              <w:textAlignment w:val="baseline"/>
              <w:rPr>
                <w:rFonts w:cstheme="minorHAnsi"/>
                <w:b/>
                <w:bCs/>
                <w:color w:val="auto"/>
                <w:lang w:val="en-CA"/>
              </w:rPr>
            </w:pPr>
            <w:r w:rsidRPr="00676186">
              <w:rPr>
                <w:rFonts w:cstheme="minorHAnsi"/>
                <w:b/>
                <w:bCs/>
                <w:color w:val="auto"/>
                <w:lang w:val="en-CA"/>
              </w:rPr>
              <w:t>[</w:t>
            </w:r>
            <w:r w:rsidRPr="00676186">
              <w:rPr>
                <w:rFonts w:ascii="Wingdings 2" w:eastAsia="Wingdings 2" w:hAnsi="Wingdings 2" w:cstheme="minorHAnsi"/>
                <w:b/>
                <w:color w:val="auto"/>
                <w:lang w:val="en-CA"/>
              </w:rPr>
              <w:t></w:t>
            </w:r>
            <w:r w:rsidRPr="00676186">
              <w:rPr>
                <w:rFonts w:cstheme="minorHAnsi"/>
                <w:b/>
                <w:bCs/>
                <w:color w:val="auto"/>
                <w:lang w:val="en-CA"/>
              </w:rPr>
              <w:t>]</w:t>
            </w:r>
          </w:p>
          <w:p w14:paraId="3DDA8AF4" w14:textId="275F25F9" w:rsidR="00470A6A" w:rsidRDefault="00D247EE" w:rsidP="00754066">
            <w:pPr>
              <w:rPr>
                <w:rFonts w:eastAsia="Arial"/>
                <w:noProof/>
                <w:lang w:val="en-CA"/>
              </w:rPr>
            </w:pPr>
            <w:r w:rsidRPr="05F905BE">
              <w:rPr>
                <w:rFonts w:eastAsia="Arial"/>
                <w:noProof/>
                <w:lang w:val="en-CA"/>
              </w:rPr>
              <w:t xml:space="preserve">Welcome to the </w:t>
            </w:r>
            <w:r w:rsidR="001108AD" w:rsidRPr="05F905BE">
              <w:rPr>
                <w:rFonts w:eastAsia="Arial"/>
                <w:noProof/>
                <w:lang w:val="en-CA"/>
              </w:rPr>
              <w:t xml:space="preserve">module on the </w:t>
            </w:r>
            <w:r w:rsidR="00686D1D">
              <w:rPr>
                <w:lang w:val="en-CA"/>
              </w:rPr>
              <w:t>r</w:t>
            </w:r>
            <w:r w:rsidR="00E30DE4" w:rsidRPr="05F905BE">
              <w:rPr>
                <w:lang w:val="en-CA"/>
              </w:rPr>
              <w:t xml:space="preserve">esponsibilities of </w:t>
            </w:r>
            <w:r w:rsidR="008C2F0F">
              <w:rPr>
                <w:lang w:val="en-CA"/>
              </w:rPr>
              <w:t>h</w:t>
            </w:r>
            <w:r w:rsidR="00E30DE4" w:rsidRPr="05F905BE">
              <w:rPr>
                <w:lang w:val="en-CA"/>
              </w:rPr>
              <w:t xml:space="preserve">eads of </w:t>
            </w:r>
            <w:r w:rsidR="008C2F0F">
              <w:rPr>
                <w:lang w:val="en-CA"/>
              </w:rPr>
              <w:t>o</w:t>
            </w:r>
            <w:r w:rsidR="00E30DE4" w:rsidRPr="05F905BE">
              <w:rPr>
                <w:lang w:val="en-CA"/>
              </w:rPr>
              <w:t xml:space="preserve">ffices and </w:t>
            </w:r>
            <w:r w:rsidR="008C2F0F">
              <w:rPr>
                <w:lang w:val="en-CA"/>
              </w:rPr>
              <w:t>h</w:t>
            </w:r>
            <w:r w:rsidR="00E30DE4" w:rsidRPr="05F905BE">
              <w:rPr>
                <w:lang w:val="en-CA"/>
              </w:rPr>
              <w:t xml:space="preserve">eads of </w:t>
            </w:r>
            <w:r w:rsidR="008C2F0F">
              <w:rPr>
                <w:lang w:val="en-CA"/>
              </w:rPr>
              <w:t>d</w:t>
            </w:r>
            <w:r w:rsidR="00E30DE4" w:rsidRPr="05F905BE">
              <w:rPr>
                <w:lang w:val="en-CA"/>
              </w:rPr>
              <w:t>epartments</w:t>
            </w:r>
            <w:r w:rsidRPr="05F905BE">
              <w:rPr>
                <w:rFonts w:eastAsia="Arial"/>
                <w:noProof/>
                <w:lang w:val="en-CA"/>
              </w:rPr>
              <w:t>. In this module, you wil</w:t>
            </w:r>
            <w:r w:rsidR="000405AA" w:rsidRPr="05F905BE">
              <w:rPr>
                <w:rFonts w:eastAsia="Arial"/>
                <w:noProof/>
                <w:lang w:val="en-CA"/>
              </w:rPr>
              <w:t xml:space="preserve">l learn </w:t>
            </w:r>
            <w:r w:rsidR="005A0598" w:rsidRPr="05F905BE">
              <w:rPr>
                <w:rFonts w:eastAsia="Arial"/>
                <w:noProof/>
                <w:lang w:val="en-CA"/>
              </w:rPr>
              <w:t>what the managerial responsibilities are for preventing and re</w:t>
            </w:r>
            <w:r w:rsidR="33C354AC" w:rsidRPr="05F905BE">
              <w:rPr>
                <w:rFonts w:eastAsia="Arial"/>
                <w:noProof/>
                <w:lang w:val="en-CA"/>
              </w:rPr>
              <w:t>spo</w:t>
            </w:r>
            <w:r w:rsidR="00CC78C2">
              <w:rPr>
                <w:rFonts w:eastAsia="Arial"/>
                <w:noProof/>
                <w:lang w:val="en-CA"/>
              </w:rPr>
              <w:t>nd</w:t>
            </w:r>
            <w:r w:rsidR="33C354AC" w:rsidRPr="05F905BE">
              <w:rPr>
                <w:rFonts w:eastAsia="Arial"/>
                <w:noProof/>
                <w:lang w:val="en-CA"/>
              </w:rPr>
              <w:t>ing to</w:t>
            </w:r>
            <w:r w:rsidR="005A0598" w:rsidRPr="05F905BE">
              <w:rPr>
                <w:rFonts w:eastAsia="Arial"/>
                <w:noProof/>
                <w:lang w:val="en-CA"/>
              </w:rPr>
              <w:t xml:space="preserve"> sexual exploitation and abuse</w:t>
            </w:r>
            <w:r w:rsidR="00525469">
              <w:rPr>
                <w:rFonts w:eastAsia="Arial"/>
                <w:noProof/>
                <w:lang w:val="en-CA"/>
              </w:rPr>
              <w:t xml:space="preserve"> and</w:t>
            </w:r>
            <w:r w:rsidR="00D82993">
              <w:rPr>
                <w:rFonts w:eastAsia="Arial"/>
                <w:noProof/>
                <w:lang w:val="en-CA"/>
              </w:rPr>
              <w:t xml:space="preserve"> advising on how to seek protection from retaliation</w:t>
            </w:r>
            <w:r w:rsidR="005A0598" w:rsidRPr="05F905BE">
              <w:rPr>
                <w:rFonts w:eastAsia="Arial"/>
                <w:noProof/>
                <w:lang w:val="en-CA"/>
              </w:rPr>
              <w:t>.</w:t>
            </w:r>
            <w:r w:rsidR="00F65725" w:rsidRPr="05F905BE">
              <w:rPr>
                <w:rFonts w:eastAsia="Arial"/>
                <w:noProof/>
                <w:lang w:val="en-CA"/>
              </w:rPr>
              <w:t xml:space="preserve"> </w:t>
            </w:r>
            <w:bookmarkStart w:id="27" w:name="_Hlk43964800"/>
            <w:r w:rsidR="00C2644C">
              <w:rPr>
                <w:rFonts w:eastAsia="Arial"/>
                <w:noProof/>
                <w:lang w:val="en-CA"/>
              </w:rPr>
              <w:t>While this module focuses on heads of offices and heads of d</w:t>
            </w:r>
            <w:r w:rsidR="00EE47BA">
              <w:rPr>
                <w:rFonts w:eastAsia="Arial"/>
                <w:noProof/>
                <w:lang w:val="en-CA"/>
              </w:rPr>
              <w:t>ep</w:t>
            </w:r>
            <w:r w:rsidR="00C2644C">
              <w:rPr>
                <w:rFonts w:eastAsia="Arial"/>
                <w:noProof/>
                <w:lang w:val="en-CA"/>
              </w:rPr>
              <w:t xml:space="preserve">artments, the information is important for all </w:t>
            </w:r>
            <w:r w:rsidR="00050E4E">
              <w:rPr>
                <w:rFonts w:eastAsia="Arial"/>
                <w:noProof/>
                <w:lang w:val="en-CA"/>
              </w:rPr>
              <w:t xml:space="preserve">managers and </w:t>
            </w:r>
            <w:r w:rsidR="00C2644C">
              <w:rPr>
                <w:rFonts w:eastAsia="Arial"/>
                <w:noProof/>
                <w:lang w:val="en-CA"/>
              </w:rPr>
              <w:t>UN personnel.</w:t>
            </w:r>
          </w:p>
          <w:bookmarkEnd w:id="27"/>
          <w:p w14:paraId="7C2A0576" w14:textId="77777777" w:rsidR="00C2644C" w:rsidRPr="00676186" w:rsidRDefault="00C2644C" w:rsidP="00754066">
            <w:pPr>
              <w:rPr>
                <w:lang w:val="en-CA"/>
              </w:rPr>
            </w:pPr>
          </w:p>
          <w:p w14:paraId="4337548D" w14:textId="77777777" w:rsidR="00470A6A" w:rsidRPr="00676186" w:rsidRDefault="00470A6A" w:rsidP="00470A6A">
            <w:pPr>
              <w:rPr>
                <w:b/>
                <w:bCs/>
                <w:lang w:val="en-CA"/>
              </w:rPr>
            </w:pPr>
            <w:r w:rsidRPr="00676186">
              <w:rPr>
                <w:b/>
                <w:bCs/>
                <w:lang w:val="en-CA"/>
              </w:rPr>
              <w:t>Learning objectives</w:t>
            </w:r>
          </w:p>
          <w:p w14:paraId="3CB3879B" w14:textId="77777777" w:rsidR="00470A6A" w:rsidRPr="00676186" w:rsidRDefault="00470A6A" w:rsidP="00470A6A">
            <w:pPr>
              <w:rPr>
                <w:rFonts w:cstheme="minorHAnsi"/>
                <w:noProof/>
                <w:color w:val="auto"/>
                <w:sz w:val="22"/>
                <w:lang w:val="en-CA" w:eastAsia="fr-FR"/>
              </w:rPr>
            </w:pPr>
            <w:r w:rsidRPr="00676186">
              <w:rPr>
                <w:rFonts w:eastAsia="Arial" w:cstheme="minorHAnsi"/>
                <w:noProof/>
                <w:color w:val="auto"/>
                <w:lang w:val="en-CA"/>
              </w:rPr>
              <w:t xml:space="preserve">By the end of this module, you should be able to: </w:t>
            </w:r>
          </w:p>
          <w:p w14:paraId="4E660BBE" w14:textId="65180E5C" w:rsidR="00470A6A" w:rsidRPr="00676186" w:rsidRDefault="00AC5796" w:rsidP="00C37688">
            <w:pPr>
              <w:pStyle w:val="ListParagraph"/>
              <w:rPr>
                <w:lang w:val="en-CA"/>
              </w:rPr>
            </w:pPr>
            <w:r w:rsidRPr="00676186">
              <w:rPr>
                <w:lang w:val="en-CA"/>
              </w:rPr>
              <w:t xml:space="preserve">Describe the specific responsibilities of </w:t>
            </w:r>
            <w:r w:rsidR="008C2F0F">
              <w:rPr>
                <w:lang w:val="en-CA"/>
              </w:rPr>
              <w:t>h</w:t>
            </w:r>
            <w:r w:rsidRPr="00676186">
              <w:rPr>
                <w:lang w:val="en-CA"/>
              </w:rPr>
              <w:t xml:space="preserve">eads of </w:t>
            </w:r>
            <w:r w:rsidR="008C2F0F">
              <w:rPr>
                <w:lang w:val="en-CA"/>
              </w:rPr>
              <w:t>o</w:t>
            </w:r>
            <w:r w:rsidRPr="00676186">
              <w:rPr>
                <w:lang w:val="en-CA"/>
              </w:rPr>
              <w:t>ffices</w:t>
            </w:r>
            <w:r w:rsidR="00C2644C">
              <w:rPr>
                <w:lang w:val="en-CA"/>
              </w:rPr>
              <w:t>,</w:t>
            </w:r>
            <w:r w:rsidRPr="00676186">
              <w:rPr>
                <w:lang w:val="en-CA"/>
              </w:rPr>
              <w:t xml:space="preserve"> </w:t>
            </w:r>
            <w:r w:rsidR="008C2F0F">
              <w:rPr>
                <w:lang w:val="en-CA"/>
              </w:rPr>
              <w:t>h</w:t>
            </w:r>
            <w:r w:rsidRPr="00676186">
              <w:rPr>
                <w:lang w:val="en-CA"/>
              </w:rPr>
              <w:t xml:space="preserve">eads of </w:t>
            </w:r>
            <w:r w:rsidR="008C2F0F">
              <w:rPr>
                <w:lang w:val="en-CA"/>
              </w:rPr>
              <w:t>d</w:t>
            </w:r>
            <w:r w:rsidRPr="00676186">
              <w:rPr>
                <w:lang w:val="en-CA"/>
              </w:rPr>
              <w:t>epartments</w:t>
            </w:r>
            <w:r w:rsidR="00C2644C">
              <w:rPr>
                <w:lang w:val="en-CA"/>
              </w:rPr>
              <w:t xml:space="preserve"> and other managers</w:t>
            </w:r>
            <w:r w:rsidRPr="00676186">
              <w:rPr>
                <w:lang w:val="en-CA"/>
              </w:rPr>
              <w:t xml:space="preserve"> in addressing sexual exploitation and abuse by UN personnel</w:t>
            </w:r>
            <w:r w:rsidR="00050E4E">
              <w:rPr>
                <w:lang w:val="en-CA"/>
              </w:rPr>
              <w:t xml:space="preserve"> and </w:t>
            </w:r>
            <w:ins w:id="28" w:author="Melissa Laurent" w:date="2020-07-31T09:27:00Z">
              <w:r w:rsidR="00612A82">
                <w:rPr>
                  <w:lang w:val="en-CA"/>
                </w:rPr>
                <w:t xml:space="preserve">personnel of </w:t>
              </w:r>
            </w:ins>
            <w:r w:rsidR="00050E4E">
              <w:rPr>
                <w:lang w:val="en-CA"/>
              </w:rPr>
              <w:t>entities associated with the UN</w:t>
            </w:r>
            <w:r w:rsidR="006557B0" w:rsidRPr="00676186">
              <w:rPr>
                <w:lang w:val="en-CA"/>
              </w:rPr>
              <w:t xml:space="preserve"> </w:t>
            </w:r>
          </w:p>
          <w:p w14:paraId="74FD3687" w14:textId="5831AEE3" w:rsidR="00AC5796" w:rsidRPr="00676186" w:rsidRDefault="00AC5796" w:rsidP="00C37688">
            <w:pPr>
              <w:pStyle w:val="ListParagraph"/>
              <w:rPr>
                <w:lang w:val="en-CA"/>
              </w:rPr>
            </w:pPr>
            <w:r w:rsidRPr="00676186">
              <w:rPr>
                <w:lang w:val="en-CA"/>
              </w:rPr>
              <w:t>Identify actions</w:t>
            </w:r>
            <w:r w:rsidR="00C2644C">
              <w:rPr>
                <w:lang w:val="en-CA"/>
              </w:rPr>
              <w:t xml:space="preserve"> for heads of offices and heads of departments</w:t>
            </w:r>
            <w:r w:rsidRPr="00676186">
              <w:rPr>
                <w:lang w:val="en-CA"/>
              </w:rPr>
              <w:t xml:space="preserve"> to take to prevent sexual exploitation and abus</w:t>
            </w:r>
            <w:r w:rsidR="006967F0" w:rsidRPr="00676186">
              <w:rPr>
                <w:lang w:val="en-CA"/>
              </w:rPr>
              <w:t>e</w:t>
            </w:r>
            <w:r w:rsidR="002F1576" w:rsidRPr="00676186">
              <w:rPr>
                <w:lang w:val="en-CA"/>
              </w:rPr>
              <w:t xml:space="preserve"> </w:t>
            </w:r>
          </w:p>
          <w:p w14:paraId="0FF9B747" w14:textId="3562D239" w:rsidR="00D247EE" w:rsidRPr="00676186" w:rsidRDefault="00AC5796" w:rsidP="00C37688">
            <w:pPr>
              <w:pStyle w:val="ListParagraph"/>
              <w:rPr>
                <w:lang w:val="en-CA"/>
              </w:rPr>
            </w:pPr>
            <w:r w:rsidRPr="00676186">
              <w:rPr>
                <w:lang w:val="en-CA"/>
              </w:rPr>
              <w:t xml:space="preserve">Explain how </w:t>
            </w:r>
            <w:r w:rsidR="00165BC5">
              <w:rPr>
                <w:lang w:val="en-CA"/>
              </w:rPr>
              <w:t>heads of offices and heads of departments</w:t>
            </w:r>
            <w:r w:rsidR="00165BC5" w:rsidRPr="00676186" w:rsidDel="00165BC5">
              <w:rPr>
                <w:lang w:val="en-CA"/>
              </w:rPr>
              <w:t xml:space="preserve"> </w:t>
            </w:r>
            <w:r w:rsidR="00165BC5">
              <w:rPr>
                <w:lang w:val="en-CA"/>
              </w:rPr>
              <w:t>should</w:t>
            </w:r>
            <w:r w:rsidRPr="00676186">
              <w:rPr>
                <w:lang w:val="en-CA"/>
              </w:rPr>
              <w:t xml:space="preserve"> report allegations of sexual exploitation and abuse</w:t>
            </w:r>
            <w:r w:rsidR="00C2644C">
              <w:rPr>
                <w:lang w:val="en-CA"/>
              </w:rPr>
              <w:t xml:space="preserve"> </w:t>
            </w:r>
            <w:r w:rsidR="00D60943">
              <w:rPr>
                <w:lang w:val="en-CA"/>
              </w:rPr>
              <w:t>and protect whistleblowers</w:t>
            </w:r>
          </w:p>
          <w:p w14:paraId="37D49965" w14:textId="77777777" w:rsidR="00470A6A" w:rsidRPr="00676186" w:rsidRDefault="00470A6A" w:rsidP="00D247EE">
            <w:pPr>
              <w:spacing w:before="0"/>
              <w:rPr>
                <w:rFonts w:cstheme="minorHAnsi"/>
                <w:b/>
                <w:color w:val="auto"/>
                <w:lang w:val="en-CA" w:eastAsia="en-CA"/>
              </w:rPr>
            </w:pPr>
          </w:p>
          <w:p w14:paraId="1C3D72A1" w14:textId="553A4778" w:rsidR="00DD18AE" w:rsidRPr="00676186" w:rsidRDefault="00D247EE" w:rsidP="00D247EE">
            <w:pPr>
              <w:spacing w:before="0"/>
              <w:rPr>
                <w:lang w:val="en-CA"/>
              </w:rPr>
            </w:pPr>
            <w:r w:rsidRPr="00676186">
              <w:rPr>
                <w:rFonts w:cstheme="minorHAnsi"/>
                <w:b/>
                <w:color w:val="auto"/>
                <w:lang w:val="en-CA" w:eastAsia="en-CA"/>
              </w:rPr>
              <w:t>Select the ‘START</w:t>
            </w:r>
            <w:r w:rsidR="00D96102" w:rsidRPr="00676186">
              <w:rPr>
                <w:rFonts w:cstheme="minorHAnsi"/>
                <w:b/>
                <w:color w:val="auto"/>
                <w:lang w:val="en-CA" w:eastAsia="en-CA"/>
              </w:rPr>
              <w:t xml:space="preserve"> COURSE</w:t>
            </w:r>
            <w:r w:rsidRPr="00676186">
              <w:rPr>
                <w:rFonts w:cstheme="minorHAnsi"/>
                <w:b/>
                <w:color w:val="auto"/>
                <w:lang w:val="en-CA" w:eastAsia="en-CA"/>
              </w:rPr>
              <w:t>’ button to begin the module.</w:t>
            </w:r>
          </w:p>
        </w:tc>
        <w:tc>
          <w:tcPr>
            <w:tcW w:w="1432" w:type="pct"/>
            <w:shd w:val="clear" w:color="auto" w:fill="auto"/>
            <w:vAlign w:val="center"/>
          </w:tcPr>
          <w:p w14:paraId="19E6C974" w14:textId="47F76FFF" w:rsidR="00267482" w:rsidRPr="00676186" w:rsidRDefault="00267482" w:rsidP="00267482">
            <w:pPr>
              <w:pStyle w:val="Normal2"/>
              <w:rPr>
                <w:lang w:val="en-CA"/>
              </w:rPr>
            </w:pPr>
            <w:r w:rsidRPr="00676186">
              <w:rPr>
                <w:b/>
                <w:bCs/>
                <w:lang w:val="en-CA"/>
              </w:rPr>
              <w:t>[</w:t>
            </w:r>
            <w:proofErr w:type="gramStart"/>
            <w:r w:rsidRPr="00676186">
              <w:rPr>
                <w:rFonts w:ascii="Wingdings 2" w:eastAsia="Wingdings 2" w:hAnsi="Wingdings 2" w:cs="Wingdings 2"/>
                <w:b/>
                <w:lang w:val="en-CA"/>
              </w:rPr>
              <w:t></w:t>
            </w:r>
            <w:r w:rsidRPr="00676186">
              <w:rPr>
                <w:b/>
                <w:bCs/>
                <w:lang w:val="en-CA"/>
              </w:rPr>
              <w:t>]</w:t>
            </w:r>
            <w:r w:rsidR="00D96102" w:rsidRPr="00676186">
              <w:rPr>
                <w:lang w:val="en-CA"/>
              </w:rPr>
              <w:t>U</w:t>
            </w:r>
            <w:r w:rsidR="00A42783">
              <w:rPr>
                <w:lang w:val="en-CA"/>
              </w:rPr>
              <w:t>N</w:t>
            </w:r>
            <w:proofErr w:type="gramEnd"/>
            <w:r w:rsidR="00D96102" w:rsidRPr="00676186">
              <w:rPr>
                <w:lang w:val="en-CA"/>
              </w:rPr>
              <w:t xml:space="preserve"> logo</w:t>
            </w:r>
          </w:p>
          <w:p w14:paraId="7C634AB3" w14:textId="45CB2016" w:rsidR="00DD18AE" w:rsidRPr="00676186" w:rsidRDefault="00267482" w:rsidP="00267482">
            <w:pPr>
              <w:pStyle w:val="Normal2"/>
              <w:rPr>
                <w:lang w:val="en-CA"/>
              </w:rPr>
            </w:pPr>
            <w:r w:rsidRPr="00676186">
              <w:rPr>
                <w:bCs/>
                <w:lang w:val="en-CA"/>
              </w:rPr>
              <w:t>At top of lesson list</w:t>
            </w:r>
          </w:p>
        </w:tc>
        <w:tc>
          <w:tcPr>
            <w:tcW w:w="447" w:type="pct"/>
          </w:tcPr>
          <w:p w14:paraId="177D8EEC" w14:textId="77777777" w:rsidR="00DD18AE" w:rsidRPr="00676186" w:rsidRDefault="00DD18AE" w:rsidP="00C76875">
            <w:pPr>
              <w:pStyle w:val="Normal2"/>
              <w:rPr>
                <w:lang w:val="en-CA"/>
              </w:rPr>
            </w:pPr>
          </w:p>
        </w:tc>
      </w:tr>
      <w:tr w:rsidR="00242051" w:rsidRPr="00676186" w14:paraId="5B7C8584" w14:textId="77777777" w:rsidTr="5ABFFCA5">
        <w:trPr>
          <w:cantSplit/>
          <w:trHeight w:val="615"/>
        </w:trPr>
        <w:tc>
          <w:tcPr>
            <w:tcW w:w="285" w:type="pct"/>
            <w:shd w:val="clear" w:color="auto" w:fill="auto"/>
            <w:vAlign w:val="center"/>
          </w:tcPr>
          <w:p w14:paraId="7BC277E5" w14:textId="192C4ECE" w:rsidR="00242051" w:rsidRPr="00676186" w:rsidRDefault="3FC7E054" w:rsidP="3FC7E054">
            <w:pPr>
              <w:pStyle w:val="Normal2"/>
              <w:jc w:val="center"/>
              <w:rPr>
                <w:lang w:val="en-CA"/>
              </w:rPr>
            </w:pPr>
            <w:r w:rsidRPr="00676186">
              <w:rPr>
                <w:lang w:val="en-CA"/>
              </w:rPr>
              <w:t>0.2</w:t>
            </w:r>
          </w:p>
        </w:tc>
        <w:tc>
          <w:tcPr>
            <w:tcW w:w="562" w:type="pct"/>
            <w:vAlign w:val="center"/>
          </w:tcPr>
          <w:p w14:paraId="6E7E80A1" w14:textId="54816392" w:rsidR="003E298F" w:rsidRPr="00676186" w:rsidRDefault="00612A82" w:rsidP="00375504">
            <w:pPr>
              <w:pStyle w:val="Normal2"/>
              <w:rPr>
                <w:lang w:val="en-CA"/>
              </w:rPr>
            </w:pPr>
            <w:sdt>
              <w:sdtPr>
                <w:rPr>
                  <w:lang w:val="en-CA"/>
                </w:rPr>
                <w:alias w:val="Type"/>
                <w:tag w:val="Type"/>
                <w:id w:val="-417949629"/>
                <w:placeholder>
                  <w:docPart w:val="4F5B3433B2D0463FBD78A872274E678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A427B" w:rsidRPr="00676186">
                  <w:rPr>
                    <w:lang w:val="en-CA"/>
                  </w:rPr>
                  <w:t>Lesson List</w:t>
                </w:r>
              </w:sdtContent>
            </w:sdt>
          </w:p>
        </w:tc>
        <w:tc>
          <w:tcPr>
            <w:tcW w:w="2274" w:type="pct"/>
            <w:shd w:val="clear" w:color="auto" w:fill="auto"/>
          </w:tcPr>
          <w:p w14:paraId="78FCF1B7" w14:textId="425B0C1A" w:rsidR="00D247EE" w:rsidRPr="00676186" w:rsidRDefault="00E30DE4" w:rsidP="00E30DE4">
            <w:pPr>
              <w:ind w:left="360"/>
              <w:rPr>
                <w:rFonts w:cstheme="minorHAnsi"/>
                <w:color w:val="auto"/>
                <w:lang w:val="en-CA"/>
              </w:rPr>
            </w:pPr>
            <w:r w:rsidRPr="00676186">
              <w:rPr>
                <w:rFonts w:cstheme="minorHAnsi"/>
                <w:color w:val="auto"/>
                <w:lang w:val="en-CA"/>
              </w:rPr>
              <w:t>Your responsibilities</w:t>
            </w:r>
          </w:p>
          <w:p w14:paraId="061984D2" w14:textId="124C4FAC" w:rsidR="00242051" w:rsidRPr="00676186" w:rsidRDefault="00D247EE" w:rsidP="00D247EE">
            <w:pPr>
              <w:spacing w:before="0"/>
              <w:ind w:left="360"/>
              <w:rPr>
                <w:lang w:val="en-CA"/>
              </w:rPr>
            </w:pPr>
            <w:r w:rsidRPr="00676186">
              <w:rPr>
                <w:lang w:val="en-CA"/>
              </w:rPr>
              <w:t xml:space="preserve"> </w:t>
            </w:r>
          </w:p>
        </w:tc>
        <w:tc>
          <w:tcPr>
            <w:tcW w:w="1432" w:type="pct"/>
            <w:shd w:val="clear" w:color="auto" w:fill="auto"/>
            <w:vAlign w:val="center"/>
          </w:tcPr>
          <w:p w14:paraId="5AE466A4" w14:textId="77777777" w:rsidR="004E26B4" w:rsidRPr="00676186" w:rsidRDefault="002B5DA5" w:rsidP="00C76875">
            <w:pPr>
              <w:pStyle w:val="Normal2"/>
              <w:rPr>
                <w:lang w:val="en-CA"/>
              </w:rPr>
            </w:pPr>
            <w:r w:rsidRPr="00676186">
              <w:rPr>
                <w:lang w:val="en-CA"/>
              </w:rPr>
              <w:t>This is auto generated in RISE</w:t>
            </w:r>
          </w:p>
          <w:p w14:paraId="6304937A" w14:textId="07428D67" w:rsidR="002F7106" w:rsidRPr="00676186" w:rsidRDefault="00911635" w:rsidP="00C76875">
            <w:pPr>
              <w:pStyle w:val="Normal2"/>
              <w:rPr>
                <w:lang w:val="en-CA"/>
              </w:rPr>
            </w:pPr>
            <w:r w:rsidRPr="00676186">
              <w:rPr>
                <w:lang w:val="en-CA"/>
              </w:rPr>
              <w:t>No lesson numbers</w:t>
            </w:r>
          </w:p>
          <w:p w14:paraId="1C092829" w14:textId="59F9E64A" w:rsidR="00CD06D7" w:rsidRPr="00676186" w:rsidRDefault="00CD06D7" w:rsidP="00C76875">
            <w:pPr>
              <w:pStyle w:val="Normal2"/>
              <w:rPr>
                <w:b/>
                <w:lang w:val="en-CA"/>
              </w:rPr>
            </w:pPr>
          </w:p>
        </w:tc>
        <w:tc>
          <w:tcPr>
            <w:tcW w:w="447" w:type="pct"/>
          </w:tcPr>
          <w:p w14:paraId="26566564" w14:textId="77777777" w:rsidR="00242051" w:rsidRPr="00676186" w:rsidRDefault="00242051" w:rsidP="00C76875">
            <w:pPr>
              <w:pStyle w:val="Normal2"/>
              <w:rPr>
                <w:lang w:val="en-CA"/>
              </w:rPr>
            </w:pPr>
          </w:p>
        </w:tc>
      </w:tr>
      <w:tr w:rsidR="00DD18AE" w:rsidRPr="00676186" w14:paraId="26C029A9" w14:textId="46E0A8A2" w:rsidTr="5ABFFCA5">
        <w:trPr>
          <w:cantSplit/>
          <w:trHeight w:val="17"/>
        </w:trPr>
        <w:tc>
          <w:tcPr>
            <w:tcW w:w="285" w:type="pct"/>
            <w:tcBorders>
              <w:bottom w:val="single" w:sz="4" w:space="0" w:color="000000" w:themeColor="text1"/>
            </w:tcBorders>
            <w:shd w:val="clear" w:color="auto" w:fill="C6D9F1" w:themeFill="text2" w:themeFillTint="33"/>
            <w:vAlign w:val="center"/>
          </w:tcPr>
          <w:p w14:paraId="3A6CCC42" w14:textId="3CFD0EE4" w:rsidR="00DD18AE" w:rsidRPr="00676186" w:rsidRDefault="3FC7E054" w:rsidP="3FC7E054">
            <w:pPr>
              <w:pStyle w:val="Normal2"/>
              <w:jc w:val="center"/>
              <w:rPr>
                <w:sz w:val="28"/>
                <w:szCs w:val="28"/>
                <w:lang w:val="en-CA"/>
              </w:rPr>
            </w:pPr>
            <w:r w:rsidRPr="00676186">
              <w:rPr>
                <w:sz w:val="28"/>
                <w:szCs w:val="28"/>
                <w:lang w:val="en-CA"/>
              </w:rPr>
              <w:t>1</w:t>
            </w:r>
          </w:p>
        </w:tc>
        <w:tc>
          <w:tcPr>
            <w:tcW w:w="562" w:type="pct"/>
            <w:tcBorders>
              <w:bottom w:val="single" w:sz="4" w:space="0" w:color="000000" w:themeColor="text1"/>
            </w:tcBorders>
            <w:shd w:val="clear" w:color="auto" w:fill="C6D9F1" w:themeFill="text2" w:themeFillTint="33"/>
            <w:vAlign w:val="center"/>
          </w:tcPr>
          <w:p w14:paraId="7AE4CFEC" w14:textId="0F9BD29A" w:rsidR="00DD18AE" w:rsidRPr="00676186" w:rsidRDefault="00BB330A" w:rsidP="00375504">
            <w:pPr>
              <w:pStyle w:val="Normal2"/>
              <w:rPr>
                <w:sz w:val="28"/>
                <w:szCs w:val="28"/>
                <w:lang w:val="en-CA"/>
              </w:rPr>
            </w:pPr>
            <w:r w:rsidRPr="00676186">
              <w:rPr>
                <w:sz w:val="28"/>
                <w:szCs w:val="28"/>
                <w:lang w:val="en-CA"/>
              </w:rPr>
              <w:t>Lesson</w:t>
            </w:r>
            <w:r w:rsidR="009029C9" w:rsidRPr="00676186">
              <w:rPr>
                <w:sz w:val="28"/>
                <w:szCs w:val="28"/>
                <w:lang w:val="en-CA"/>
              </w:rPr>
              <w:t xml:space="preserve"> </w:t>
            </w:r>
            <w:r w:rsidR="3FC7E054" w:rsidRPr="00676186">
              <w:rPr>
                <w:sz w:val="28"/>
                <w:szCs w:val="28"/>
                <w:lang w:val="en-CA"/>
              </w:rPr>
              <w:t>No.</w:t>
            </w:r>
          </w:p>
        </w:tc>
        <w:tc>
          <w:tcPr>
            <w:tcW w:w="2274" w:type="pct"/>
            <w:tcBorders>
              <w:bottom w:val="single" w:sz="4" w:space="0" w:color="000000" w:themeColor="text1"/>
            </w:tcBorders>
            <w:shd w:val="clear" w:color="auto" w:fill="C6D9F1" w:themeFill="text2" w:themeFillTint="33"/>
            <w:vAlign w:val="center"/>
          </w:tcPr>
          <w:p w14:paraId="370989AB" w14:textId="044AA25B" w:rsidR="00DD18AE" w:rsidRPr="00676186" w:rsidRDefault="005A0598" w:rsidP="00931F5A">
            <w:pPr>
              <w:pStyle w:val="Lessontitle"/>
              <w:rPr>
                <w:lang w:val="en-CA"/>
              </w:rPr>
            </w:pPr>
            <w:bookmarkStart w:id="29" w:name="_Toc47080089"/>
            <w:r w:rsidRPr="00676186">
              <w:rPr>
                <w:lang w:val="en-CA"/>
              </w:rPr>
              <w:t>Your responsibilities</w:t>
            </w:r>
            <w:bookmarkEnd w:id="29"/>
          </w:p>
        </w:tc>
        <w:tc>
          <w:tcPr>
            <w:tcW w:w="1432" w:type="pct"/>
            <w:tcBorders>
              <w:bottom w:val="single" w:sz="4" w:space="0" w:color="000000" w:themeColor="text1"/>
            </w:tcBorders>
            <w:shd w:val="clear" w:color="auto" w:fill="C6D9F1" w:themeFill="text2" w:themeFillTint="33"/>
            <w:vAlign w:val="center"/>
          </w:tcPr>
          <w:p w14:paraId="03F3458F" w14:textId="487BABD2" w:rsidR="00DD18AE" w:rsidRPr="00676186" w:rsidRDefault="00DD18AE" w:rsidP="00C76875">
            <w:pPr>
              <w:pStyle w:val="Normal2"/>
              <w:rPr>
                <w:sz w:val="32"/>
                <w:lang w:val="en-CA"/>
              </w:rPr>
            </w:pPr>
          </w:p>
        </w:tc>
        <w:tc>
          <w:tcPr>
            <w:tcW w:w="447" w:type="pct"/>
            <w:tcBorders>
              <w:bottom w:val="single" w:sz="4" w:space="0" w:color="000000" w:themeColor="text1"/>
            </w:tcBorders>
            <w:shd w:val="clear" w:color="auto" w:fill="C6D9F1" w:themeFill="text2" w:themeFillTint="33"/>
          </w:tcPr>
          <w:p w14:paraId="33B231D5" w14:textId="67F571B9" w:rsidR="001F33ED" w:rsidRPr="00676186" w:rsidRDefault="00711C00" w:rsidP="00C76875">
            <w:pPr>
              <w:pStyle w:val="Normal2"/>
              <w:rPr>
                <w:b/>
                <w:bCs/>
                <w:lang w:val="en-CA"/>
              </w:rPr>
            </w:pPr>
            <w:r w:rsidRPr="00676186">
              <w:rPr>
                <w:b/>
                <w:bCs/>
                <w:lang w:val="en-CA"/>
              </w:rPr>
              <w:t>10 min</w:t>
            </w:r>
          </w:p>
        </w:tc>
      </w:tr>
      <w:tr w:rsidR="00CD06D7" w:rsidRPr="004A3FC4" w14:paraId="09954E28" w14:textId="70B387CB" w:rsidTr="5ABFFCA5">
        <w:trPr>
          <w:cantSplit/>
          <w:trHeight w:val="17"/>
        </w:trPr>
        <w:tc>
          <w:tcPr>
            <w:tcW w:w="285" w:type="pct"/>
            <w:shd w:val="clear" w:color="auto" w:fill="auto"/>
            <w:vAlign w:val="center"/>
          </w:tcPr>
          <w:p w14:paraId="5952E105" w14:textId="276A162D" w:rsidR="00CD06D7" w:rsidRPr="00676186" w:rsidRDefault="00CD06D7" w:rsidP="00CD06D7">
            <w:pPr>
              <w:pStyle w:val="Normal2"/>
              <w:jc w:val="center"/>
              <w:rPr>
                <w:lang w:val="en-CA"/>
              </w:rPr>
            </w:pPr>
            <w:r w:rsidRPr="00676186">
              <w:rPr>
                <w:rFonts w:cstheme="minorHAnsi"/>
                <w:lang w:val="en-CA"/>
              </w:rPr>
              <w:lastRenderedPageBreak/>
              <w:t>1.1</w:t>
            </w:r>
          </w:p>
        </w:tc>
        <w:tc>
          <w:tcPr>
            <w:tcW w:w="562" w:type="pct"/>
            <w:shd w:val="clear" w:color="auto" w:fill="auto"/>
            <w:vAlign w:val="center"/>
          </w:tcPr>
          <w:p w14:paraId="5B8F68DD" w14:textId="4990C6CC" w:rsidR="00CD06D7" w:rsidRPr="00676186" w:rsidRDefault="00612A82" w:rsidP="00375504">
            <w:pPr>
              <w:pStyle w:val="Normal2"/>
              <w:rPr>
                <w:lang w:val="en-CA"/>
              </w:rPr>
            </w:pPr>
            <w:sdt>
              <w:sdtPr>
                <w:rPr>
                  <w:lang w:val="en-CA"/>
                </w:rPr>
                <w:alias w:val="Type"/>
                <w:tag w:val="Type"/>
                <w:id w:val="-309942385"/>
                <w:placeholder>
                  <w:docPart w:val="12E835EA53E642F7BA0949F56B4E10F7"/>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426E95" w:rsidRPr="00676186">
                  <w:rPr>
                    <w:lang w:val="en-CA"/>
                  </w:rPr>
                  <w:t>Image - Full width</w:t>
                </w:r>
              </w:sdtContent>
            </w:sdt>
            <w:r w:rsidR="00426E95" w:rsidRPr="00676186">
              <w:rPr>
                <w:lang w:val="en-CA"/>
              </w:rPr>
              <w:t xml:space="preserve"> </w:t>
            </w:r>
          </w:p>
        </w:tc>
        <w:tc>
          <w:tcPr>
            <w:tcW w:w="2274" w:type="pct"/>
            <w:shd w:val="clear" w:color="auto" w:fill="auto"/>
          </w:tcPr>
          <w:p w14:paraId="27B6BD47" w14:textId="336E990C" w:rsidR="00CD06D7" w:rsidRPr="00676186" w:rsidRDefault="00CD06D7" w:rsidP="00CD06D7">
            <w:pPr>
              <w:spacing w:before="0"/>
              <w:rPr>
                <w:lang w:val="en-CA"/>
              </w:rPr>
            </w:pPr>
            <w:r w:rsidRPr="00676186">
              <w:rPr>
                <w:rFonts w:cstheme="minorHAnsi"/>
                <w:b/>
                <w:bCs/>
                <w:color w:val="auto"/>
                <w:lang w:val="en-CA"/>
              </w:rPr>
              <w:t>[</w:t>
            </w:r>
            <w:r w:rsidRPr="00676186">
              <w:rPr>
                <w:rFonts w:ascii="Wingdings 2" w:eastAsia="Wingdings 2" w:hAnsi="Wingdings 2" w:cstheme="minorHAnsi"/>
                <w:b/>
                <w:color w:val="auto"/>
                <w:lang w:val="en-CA"/>
              </w:rPr>
              <w:t></w:t>
            </w:r>
            <w:r w:rsidRPr="00676186">
              <w:rPr>
                <w:rFonts w:cstheme="minorHAnsi"/>
                <w:b/>
                <w:bCs/>
                <w:color w:val="auto"/>
                <w:lang w:val="en-CA"/>
              </w:rPr>
              <w:t>]</w:t>
            </w:r>
          </w:p>
        </w:tc>
        <w:tc>
          <w:tcPr>
            <w:tcW w:w="1432" w:type="pct"/>
            <w:shd w:val="clear" w:color="auto" w:fill="auto"/>
            <w:vAlign w:val="center"/>
          </w:tcPr>
          <w:p w14:paraId="57F78076" w14:textId="12188499" w:rsidR="00972A2E" w:rsidRPr="00676186" w:rsidRDefault="00CD06D7" w:rsidP="00972A2E">
            <w:pPr>
              <w:rPr>
                <w:rFonts w:cstheme="minorHAnsi"/>
                <w:b/>
                <w:bCs/>
                <w:color w:val="auto"/>
                <w:lang w:val="en-CA"/>
              </w:rPr>
            </w:pPr>
            <w:r w:rsidRPr="00676186">
              <w:rPr>
                <w:rFonts w:cstheme="minorHAnsi"/>
                <w:b/>
                <w:bCs/>
                <w:color w:val="auto"/>
                <w:lang w:val="en-CA"/>
              </w:rPr>
              <w:t>[</w:t>
            </w:r>
            <w:r w:rsidRPr="00676186">
              <w:rPr>
                <w:rFonts w:ascii="Wingdings 2" w:eastAsia="Wingdings 2" w:hAnsi="Wingdings 2" w:cstheme="minorHAnsi"/>
                <w:b/>
                <w:color w:val="auto"/>
                <w:lang w:val="en-CA"/>
              </w:rPr>
              <w:t></w:t>
            </w:r>
            <w:r w:rsidRPr="00676186">
              <w:rPr>
                <w:rFonts w:cstheme="minorHAnsi"/>
                <w:b/>
                <w:bCs/>
                <w:color w:val="auto"/>
                <w:lang w:val="en-CA"/>
              </w:rPr>
              <w:t>]</w:t>
            </w:r>
            <w:r w:rsidR="00EB60A2">
              <w:rPr>
                <w:rFonts w:cstheme="minorHAnsi"/>
                <w:b/>
                <w:bCs/>
                <w:color w:val="auto"/>
                <w:lang w:val="en-CA"/>
              </w:rPr>
              <w:t xml:space="preserve"> Can replicate photo as is.</w:t>
            </w:r>
          </w:p>
          <w:p w14:paraId="57F86C82" w14:textId="161435C1" w:rsidR="0021370B" w:rsidRPr="00676186" w:rsidRDefault="0021370B" w:rsidP="00972A2E">
            <w:pPr>
              <w:rPr>
                <w:rFonts w:cstheme="minorHAnsi"/>
                <w:b/>
                <w:bCs/>
                <w:color w:val="auto"/>
                <w:lang w:val="en-CA"/>
              </w:rPr>
            </w:pPr>
            <w:r>
              <w:rPr>
                <w:noProof/>
              </w:rPr>
              <w:drawing>
                <wp:inline distT="0" distB="0" distL="0" distR="0" wp14:anchorId="205EF618" wp14:editId="0A0C0440">
                  <wp:extent cx="2324291" cy="787669"/>
                  <wp:effectExtent l="0" t="0" r="0" b="0"/>
                  <wp:docPr id="145474734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24291" cy="787669"/>
                          </a:xfrm>
                          <a:prstGeom prst="rect">
                            <a:avLst/>
                          </a:prstGeom>
                        </pic:spPr>
                      </pic:pic>
                    </a:graphicData>
                  </a:graphic>
                </wp:inline>
              </w:drawing>
            </w:r>
          </w:p>
          <w:p w14:paraId="5489D05F" w14:textId="2924141A" w:rsidR="0018662F" w:rsidRPr="00984A9F" w:rsidRDefault="004A3FC4" w:rsidP="00972A2E">
            <w:r w:rsidRPr="00984A9F">
              <w:rPr>
                <w:b/>
                <w:bCs/>
              </w:rPr>
              <w:t>[Alt-text]</w:t>
            </w:r>
            <w:r w:rsidRPr="00984A9F">
              <w:t xml:space="preserve"> A UN manger has s</w:t>
            </w:r>
            <w:r>
              <w:t>topped by the desk of a fellow UN worker to answer her questions and provide advice.</w:t>
            </w:r>
          </w:p>
          <w:p w14:paraId="7BBCD8E2" w14:textId="75548B6B" w:rsidR="00CD06D7" w:rsidRPr="00984A9F" w:rsidRDefault="00CD06D7" w:rsidP="0069562B">
            <w:pPr>
              <w:pStyle w:val="Normal2"/>
              <w:rPr>
                <w:rFonts w:cstheme="minorHAnsi"/>
                <w:b/>
                <w:bCs/>
              </w:rPr>
            </w:pPr>
          </w:p>
          <w:p w14:paraId="2A85ED6E" w14:textId="0F94A05D" w:rsidR="00972A2E" w:rsidRPr="00984A9F" w:rsidRDefault="00972A2E" w:rsidP="0069562B">
            <w:pPr>
              <w:pStyle w:val="Normal2"/>
            </w:pPr>
          </w:p>
          <w:p w14:paraId="28882237" w14:textId="72050663" w:rsidR="00972A2E" w:rsidRPr="00984A9F" w:rsidRDefault="00972A2E" w:rsidP="0069562B">
            <w:pPr>
              <w:pStyle w:val="Normal2"/>
            </w:pPr>
          </w:p>
        </w:tc>
        <w:tc>
          <w:tcPr>
            <w:tcW w:w="447" w:type="pct"/>
            <w:shd w:val="clear" w:color="auto" w:fill="auto"/>
          </w:tcPr>
          <w:p w14:paraId="326D6138" w14:textId="3724CF8D" w:rsidR="00CD06D7" w:rsidRPr="00984A9F" w:rsidRDefault="00CD06D7" w:rsidP="00CD06D7">
            <w:pPr>
              <w:pStyle w:val="Normal2"/>
            </w:pPr>
          </w:p>
        </w:tc>
      </w:tr>
      <w:tr w:rsidR="00657F64" w:rsidRPr="00676186" w14:paraId="4984AE83" w14:textId="7F4A23E8" w:rsidTr="5ABFFCA5">
        <w:trPr>
          <w:cantSplit/>
          <w:trHeight w:val="386"/>
        </w:trPr>
        <w:tc>
          <w:tcPr>
            <w:tcW w:w="285" w:type="pct"/>
            <w:vAlign w:val="center"/>
          </w:tcPr>
          <w:p w14:paraId="149911C1" w14:textId="018EF9B2" w:rsidR="00657F64" w:rsidRPr="00676186" w:rsidRDefault="00657F64" w:rsidP="00657F64">
            <w:pPr>
              <w:spacing w:before="0"/>
              <w:jc w:val="center"/>
              <w:rPr>
                <w:lang w:val="en-CA"/>
              </w:rPr>
            </w:pPr>
            <w:r w:rsidRPr="00676186">
              <w:rPr>
                <w:lang w:val="en-CA"/>
              </w:rPr>
              <w:lastRenderedPageBreak/>
              <w:t>1.2</w:t>
            </w:r>
          </w:p>
        </w:tc>
        <w:tc>
          <w:tcPr>
            <w:tcW w:w="562" w:type="pct"/>
            <w:vAlign w:val="center"/>
          </w:tcPr>
          <w:p w14:paraId="010A846D" w14:textId="77777777" w:rsidR="00195C3B" w:rsidRPr="00676186" w:rsidRDefault="00612A82" w:rsidP="00195C3B">
            <w:pPr>
              <w:pStyle w:val="Normal2"/>
              <w:rPr>
                <w:color w:val="auto"/>
                <w:lang w:val="en-CA"/>
              </w:rPr>
            </w:pPr>
            <w:sdt>
              <w:sdtPr>
                <w:rPr>
                  <w:color w:val="auto"/>
                  <w:lang w:val="en-CA"/>
                </w:rPr>
                <w:alias w:val="Type"/>
                <w:tag w:val="Type"/>
                <w:id w:val="-749189435"/>
                <w:placeholder>
                  <w:docPart w:val="EB1238220826416B84602BC89F41BDCB"/>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195C3B" w:rsidRPr="00676186">
                  <w:rPr>
                    <w:color w:val="auto"/>
                    <w:lang w:val="en-CA"/>
                  </w:rPr>
                  <w:t>Text - Paragraph with Heading</w:t>
                </w:r>
              </w:sdtContent>
            </w:sdt>
          </w:p>
          <w:p w14:paraId="0B86F43C" w14:textId="77777777" w:rsidR="00195C3B" w:rsidRPr="00676186" w:rsidRDefault="00195C3B" w:rsidP="00195C3B">
            <w:pPr>
              <w:pStyle w:val="Normal2"/>
              <w:rPr>
                <w:color w:val="auto"/>
                <w:lang w:val="en-CA"/>
              </w:rPr>
            </w:pPr>
          </w:p>
          <w:p w14:paraId="4F4AD102" w14:textId="54F6AE46" w:rsidR="00350D2D" w:rsidRPr="00676186" w:rsidRDefault="00612A82" w:rsidP="00195C3B">
            <w:pPr>
              <w:pStyle w:val="Normal2"/>
              <w:rPr>
                <w:lang w:val="en-CA"/>
              </w:rPr>
            </w:pPr>
            <w:sdt>
              <w:sdtPr>
                <w:rPr>
                  <w:color w:val="auto"/>
                  <w:lang w:val="en-CA"/>
                </w:rPr>
                <w:alias w:val="Type"/>
                <w:tag w:val="Type"/>
                <w:id w:val="1453600516"/>
                <w:placeholder>
                  <w:docPart w:val="423F4EFAD5EE4CA7ACA1971E1B3D9941"/>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195C3B" w:rsidRPr="00676186">
                  <w:rPr>
                    <w:color w:val="auto"/>
                    <w:lang w:val="en-CA"/>
                  </w:rPr>
                  <w:t>Interactive -  Process</w:t>
                </w:r>
              </w:sdtContent>
            </w:sdt>
          </w:p>
        </w:tc>
        <w:tc>
          <w:tcPr>
            <w:tcW w:w="2274" w:type="pct"/>
            <w:vAlign w:val="center"/>
          </w:tcPr>
          <w:p w14:paraId="1BD979EB" w14:textId="1E732382" w:rsidR="00AC5796" w:rsidRPr="00676186" w:rsidRDefault="00AC5796" w:rsidP="00AC5796">
            <w:pPr>
              <w:pStyle w:val="Textheader"/>
              <w:rPr>
                <w:lang w:val="en-CA"/>
              </w:rPr>
            </w:pPr>
            <w:r w:rsidRPr="00676186">
              <w:rPr>
                <w:lang w:val="en-CA"/>
              </w:rPr>
              <w:t>What are your specific responsibilities?</w:t>
            </w:r>
          </w:p>
          <w:p w14:paraId="48807E54" w14:textId="77E0EECE" w:rsidR="00AC5796" w:rsidRPr="00676186" w:rsidRDefault="00A80D89" w:rsidP="001108AD">
            <w:pPr>
              <w:rPr>
                <w:lang w:val="en-CA"/>
              </w:rPr>
            </w:pPr>
            <w:r w:rsidRPr="00676186">
              <w:rPr>
                <w:lang w:val="en-CA"/>
              </w:rPr>
              <w:t xml:space="preserve">We will begin with an introduction </w:t>
            </w:r>
            <w:r w:rsidR="00B2002E" w:rsidRPr="00676186">
              <w:rPr>
                <w:lang w:val="en-CA"/>
              </w:rPr>
              <w:t xml:space="preserve">about why you should take responsibility for </w:t>
            </w:r>
            <w:r w:rsidR="00BC4997">
              <w:rPr>
                <w:lang w:val="en-CA"/>
              </w:rPr>
              <w:t xml:space="preserve">the </w:t>
            </w:r>
            <w:r w:rsidR="00B2002E" w:rsidRPr="00676186">
              <w:rPr>
                <w:lang w:val="en-CA"/>
              </w:rPr>
              <w:t>p</w:t>
            </w:r>
            <w:r w:rsidR="00523274">
              <w:rPr>
                <w:lang w:val="en-CA"/>
              </w:rPr>
              <w:t>revention of</w:t>
            </w:r>
            <w:r w:rsidR="007B6578">
              <w:rPr>
                <w:lang w:val="en-CA"/>
              </w:rPr>
              <w:t xml:space="preserve"> </w:t>
            </w:r>
            <w:r w:rsidR="00B2002E" w:rsidRPr="00676186">
              <w:rPr>
                <w:lang w:val="en-CA"/>
              </w:rPr>
              <w:t>sexual exploitation and abuse</w:t>
            </w:r>
            <w:r w:rsidRPr="00676186">
              <w:rPr>
                <w:lang w:val="en-CA"/>
              </w:rPr>
              <w:t>.</w:t>
            </w:r>
          </w:p>
          <w:p w14:paraId="7036D9BE" w14:textId="45CF701F" w:rsidR="00310C2F" w:rsidRPr="00676186" w:rsidRDefault="00310C2F" w:rsidP="00AC5796">
            <w:pPr>
              <w:autoSpaceDE w:val="0"/>
              <w:autoSpaceDN w:val="0"/>
              <w:adjustRightInd w:val="0"/>
              <w:rPr>
                <w:rFonts w:ascii="Microsoft Sans Serif" w:hAnsi="Microsoft Sans Serif" w:cs="Microsoft Sans Serif"/>
                <w:i/>
                <w:iCs/>
                <w:color w:val="1F497D" w:themeColor="text2"/>
                <w:sz w:val="17"/>
                <w:szCs w:val="17"/>
                <w:lang w:val="en-CA"/>
              </w:rPr>
            </w:pPr>
            <w:r w:rsidRPr="00676186">
              <w:rPr>
                <w:rFonts w:cs="Calibri"/>
                <w:i/>
                <w:iCs/>
                <w:color w:val="1F497D" w:themeColor="text2"/>
                <w:sz w:val="18"/>
                <w:szCs w:val="18"/>
                <w:lang w:val="en-CA"/>
              </w:rPr>
              <w:t>Select the arrows to</w:t>
            </w:r>
            <w:r w:rsidR="00234A50" w:rsidRPr="00676186">
              <w:rPr>
                <w:rFonts w:cs="Calibri"/>
                <w:i/>
                <w:iCs/>
                <w:color w:val="1F497D" w:themeColor="text2"/>
                <w:sz w:val="18"/>
                <w:szCs w:val="18"/>
                <w:lang w:val="en-CA"/>
              </w:rPr>
              <w:t xml:space="preserve"> learn more</w:t>
            </w:r>
            <w:r w:rsidRPr="00676186">
              <w:rPr>
                <w:rFonts w:cs="Calibri"/>
                <w:i/>
                <w:iCs/>
                <w:color w:val="1F497D" w:themeColor="text2"/>
                <w:sz w:val="18"/>
                <w:szCs w:val="18"/>
                <w:lang w:val="en-CA"/>
              </w:rPr>
              <w:t xml:space="preserve">. </w:t>
            </w:r>
          </w:p>
          <w:tbl>
            <w:tblPr>
              <w:tblStyle w:val="TableGrid"/>
              <w:tblW w:w="0" w:type="auto"/>
              <w:tblLayout w:type="fixed"/>
              <w:tblLook w:val="04A0" w:firstRow="1" w:lastRow="0" w:firstColumn="1" w:lastColumn="0" w:noHBand="0" w:noVBand="1"/>
            </w:tblPr>
            <w:tblGrid>
              <w:gridCol w:w="2933"/>
              <w:gridCol w:w="2934"/>
            </w:tblGrid>
            <w:tr w:rsidR="00310C2F" w:rsidRPr="00676186" w14:paraId="5D4F445F" w14:textId="77777777" w:rsidTr="5ABFFCA5">
              <w:tc>
                <w:tcPr>
                  <w:tcW w:w="2933" w:type="dxa"/>
                </w:tcPr>
                <w:p w14:paraId="55323912" w14:textId="19C87580" w:rsidR="00310C2F" w:rsidRPr="00676186" w:rsidRDefault="00310C2F" w:rsidP="00310C2F">
                  <w:pPr>
                    <w:autoSpaceDE w:val="0"/>
                    <w:autoSpaceDN w:val="0"/>
                    <w:adjustRightInd w:val="0"/>
                    <w:rPr>
                      <w:lang w:val="en-CA"/>
                    </w:rPr>
                  </w:pPr>
                  <w:r w:rsidRPr="00676186">
                    <w:rPr>
                      <w:lang w:val="en-CA"/>
                    </w:rPr>
                    <w:t>1</w:t>
                  </w:r>
                </w:p>
              </w:tc>
              <w:tc>
                <w:tcPr>
                  <w:tcW w:w="2934" w:type="dxa"/>
                </w:tcPr>
                <w:p w14:paraId="02C44E45" w14:textId="6A4D39D4" w:rsidR="00310C2F" w:rsidRPr="00676186" w:rsidRDefault="00310C2F" w:rsidP="00310C2F">
                  <w:pPr>
                    <w:rPr>
                      <w:b/>
                      <w:lang w:val="en-CA"/>
                    </w:rPr>
                  </w:pPr>
                  <w:r w:rsidRPr="00676186">
                    <w:rPr>
                      <w:b/>
                      <w:lang w:val="en-CA"/>
                    </w:rPr>
                    <w:t>[</w:t>
                  </w:r>
                  <w:r w:rsidRPr="00676186">
                    <w:rPr>
                      <w:rFonts w:ascii="Wingdings 2" w:eastAsia="Wingdings 2" w:hAnsi="Wingdings 2" w:cs="Wingdings 2"/>
                      <w:b/>
                      <w:lang w:val="en-CA"/>
                    </w:rPr>
                    <w:t></w:t>
                  </w:r>
                  <w:r w:rsidRPr="00676186">
                    <w:rPr>
                      <w:b/>
                      <w:lang w:val="en-CA"/>
                    </w:rPr>
                    <w:t>][1]</w:t>
                  </w:r>
                </w:p>
                <w:p w14:paraId="2FB057AD" w14:textId="19E43EBA" w:rsidR="00D04D70" w:rsidRPr="00676186" w:rsidRDefault="00D04D70" w:rsidP="00310C2F">
                  <w:pPr>
                    <w:rPr>
                      <w:b/>
                      <w:lang w:val="en-CA"/>
                    </w:rPr>
                  </w:pPr>
                  <w:r>
                    <w:rPr>
                      <w:noProof/>
                    </w:rPr>
                    <w:drawing>
                      <wp:inline distT="0" distB="0" distL="0" distR="0" wp14:anchorId="6447160C" wp14:editId="1D09FDB5">
                        <wp:extent cx="1752600" cy="1022050"/>
                        <wp:effectExtent l="0" t="0" r="0" b="6985"/>
                        <wp:docPr id="28635979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55242" cy="1023591"/>
                                </a:xfrm>
                                <a:prstGeom prst="rect">
                                  <a:avLst/>
                                </a:prstGeom>
                              </pic:spPr>
                            </pic:pic>
                          </a:graphicData>
                        </a:graphic>
                      </wp:inline>
                    </w:drawing>
                  </w:r>
                </w:p>
                <w:p w14:paraId="0CBC2DD4" w14:textId="77777777" w:rsidR="00711C00" w:rsidRPr="00676186" w:rsidRDefault="00310C2F" w:rsidP="00C37688">
                  <w:pPr>
                    <w:rPr>
                      <w:lang w:val="en-CA"/>
                    </w:rPr>
                  </w:pPr>
                  <w:r w:rsidRPr="00676186">
                    <w:rPr>
                      <w:lang w:val="en-CA"/>
                    </w:rPr>
                    <w:t xml:space="preserve">Although only a few individuals commit sexual exploitation and abuse, these appalling acts tarnish everything the UN does. </w:t>
                  </w:r>
                  <w:r w:rsidRPr="00676186">
                    <w:rPr>
                      <w:lang w:val="en-CA"/>
                    </w:rPr>
                    <w:br/>
                  </w:r>
                </w:p>
                <w:p w14:paraId="335F4B9D" w14:textId="4A8809D9" w:rsidR="00310C2F" w:rsidRPr="00676186" w:rsidRDefault="00310C2F" w:rsidP="00C37688">
                  <w:pPr>
                    <w:rPr>
                      <w:lang w:val="en-CA"/>
                    </w:rPr>
                  </w:pPr>
                  <w:r w:rsidRPr="00676186">
                    <w:rPr>
                      <w:lang w:val="en-CA"/>
                    </w:rPr>
                    <w:t xml:space="preserve">When these acts come to light, everything we fought so hard to achieve </w:t>
                  </w:r>
                  <w:r w:rsidR="006E45C1">
                    <w:rPr>
                      <w:lang w:val="en-CA"/>
                    </w:rPr>
                    <w:t>is</w:t>
                  </w:r>
                  <w:r w:rsidRPr="00676186">
                    <w:rPr>
                      <w:lang w:val="en-CA"/>
                    </w:rPr>
                    <w:t xml:space="preserve"> forgotten.</w:t>
                  </w:r>
                </w:p>
                <w:p w14:paraId="29DEA43B" w14:textId="77777777" w:rsidR="00310C2F" w:rsidRPr="00676186" w:rsidRDefault="00310C2F" w:rsidP="00FF1D72">
                  <w:pPr>
                    <w:autoSpaceDE w:val="0"/>
                    <w:autoSpaceDN w:val="0"/>
                    <w:adjustRightInd w:val="0"/>
                    <w:rPr>
                      <w:lang w:val="en-CA"/>
                    </w:rPr>
                  </w:pPr>
                </w:p>
              </w:tc>
            </w:tr>
            <w:tr w:rsidR="00310C2F" w:rsidRPr="00676186" w14:paraId="6D676765" w14:textId="77777777" w:rsidTr="5ABFFCA5">
              <w:tc>
                <w:tcPr>
                  <w:tcW w:w="2933" w:type="dxa"/>
                </w:tcPr>
                <w:p w14:paraId="44FEE1A7" w14:textId="518079AB" w:rsidR="00310C2F" w:rsidRPr="00676186" w:rsidRDefault="00310C2F" w:rsidP="00310C2F">
                  <w:pPr>
                    <w:rPr>
                      <w:lang w:val="en-CA"/>
                    </w:rPr>
                  </w:pPr>
                  <w:r w:rsidRPr="00676186">
                    <w:rPr>
                      <w:lang w:val="en-CA"/>
                    </w:rPr>
                    <w:t>2</w:t>
                  </w:r>
                </w:p>
              </w:tc>
              <w:tc>
                <w:tcPr>
                  <w:tcW w:w="2934" w:type="dxa"/>
                </w:tcPr>
                <w:p w14:paraId="0123A827" w14:textId="7CDBCB8E" w:rsidR="00310C2F" w:rsidRPr="00676186" w:rsidRDefault="00310C2F" w:rsidP="00310C2F">
                  <w:pPr>
                    <w:rPr>
                      <w:b/>
                      <w:lang w:val="en-CA"/>
                    </w:rPr>
                  </w:pPr>
                  <w:r w:rsidRPr="00676186">
                    <w:rPr>
                      <w:b/>
                      <w:lang w:val="en-CA"/>
                    </w:rPr>
                    <w:t>[</w:t>
                  </w:r>
                  <w:r w:rsidRPr="00676186">
                    <w:rPr>
                      <w:rFonts w:ascii="Wingdings 2" w:eastAsia="Wingdings 2" w:hAnsi="Wingdings 2" w:cs="Wingdings 2"/>
                      <w:b/>
                      <w:lang w:val="en-CA"/>
                    </w:rPr>
                    <w:t></w:t>
                  </w:r>
                  <w:r w:rsidRPr="00676186">
                    <w:rPr>
                      <w:b/>
                      <w:lang w:val="en-CA"/>
                    </w:rPr>
                    <w:t>][2]</w:t>
                  </w:r>
                </w:p>
                <w:p w14:paraId="171D1494" w14:textId="54AA3CBF" w:rsidR="00D04D70" w:rsidRPr="00676186" w:rsidRDefault="00D04D70" w:rsidP="00310C2F">
                  <w:pPr>
                    <w:rPr>
                      <w:b/>
                      <w:lang w:val="en-CA"/>
                    </w:rPr>
                  </w:pPr>
                  <w:r>
                    <w:rPr>
                      <w:noProof/>
                    </w:rPr>
                    <w:drawing>
                      <wp:inline distT="0" distB="0" distL="0" distR="0" wp14:anchorId="21E93BB6" wp14:editId="369A7980">
                        <wp:extent cx="1762125" cy="1027605"/>
                        <wp:effectExtent l="0" t="0" r="0" b="1270"/>
                        <wp:docPr id="138693361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66943" cy="1030414"/>
                                </a:xfrm>
                                <a:prstGeom prst="rect">
                                  <a:avLst/>
                                </a:prstGeom>
                              </pic:spPr>
                            </pic:pic>
                          </a:graphicData>
                        </a:graphic>
                      </wp:inline>
                    </w:drawing>
                  </w:r>
                </w:p>
                <w:p w14:paraId="3593D035" w14:textId="0B2B2657" w:rsidR="00FF1D72" w:rsidRPr="00676186" w:rsidRDefault="00FF1D72" w:rsidP="00C37688">
                  <w:pPr>
                    <w:rPr>
                      <w:rFonts w:ascii="Microsoft Sans Serif" w:hAnsi="Microsoft Sans Serif" w:cs="Microsoft Sans Serif"/>
                      <w:sz w:val="17"/>
                      <w:szCs w:val="17"/>
                      <w:lang w:val="en-CA"/>
                    </w:rPr>
                  </w:pPr>
                  <w:r w:rsidRPr="2404C19C">
                    <w:rPr>
                      <w:lang w:val="en-CA"/>
                    </w:rPr>
                    <w:t xml:space="preserve">Our good work </w:t>
                  </w:r>
                  <w:r w:rsidR="006E45C1" w:rsidRPr="2404C19C">
                    <w:rPr>
                      <w:lang w:val="en-CA"/>
                    </w:rPr>
                    <w:t>is</w:t>
                  </w:r>
                  <w:r w:rsidRPr="2404C19C">
                    <w:rPr>
                      <w:lang w:val="en-CA"/>
                    </w:rPr>
                    <w:t xml:space="preserve"> drowned out by the outrage that follows. The host government will lose confidence in the UN. Local communities will turn their backs </w:t>
                  </w:r>
                  <w:r w:rsidRPr="2404C19C">
                    <w:rPr>
                      <w:lang w:val="en-CA"/>
                    </w:rPr>
                    <w:lastRenderedPageBreak/>
                    <w:t xml:space="preserve">on us. We will fail those who need our </w:t>
                  </w:r>
                  <w:r w:rsidR="3A3308B7" w:rsidRPr="2404C19C">
                    <w:rPr>
                      <w:lang w:val="en-CA"/>
                    </w:rPr>
                    <w:t>support</w:t>
                  </w:r>
                  <w:r w:rsidRPr="2404C19C">
                    <w:rPr>
                      <w:lang w:val="en-CA"/>
                    </w:rPr>
                    <w:t>.</w:t>
                  </w:r>
                </w:p>
                <w:p w14:paraId="3B2F0207" w14:textId="33F086CA" w:rsidR="00310C2F" w:rsidRPr="00676186" w:rsidRDefault="00310C2F" w:rsidP="00C37688">
                  <w:pPr>
                    <w:rPr>
                      <w:lang w:val="en-CA"/>
                    </w:rPr>
                  </w:pPr>
                  <w:r w:rsidRPr="00676186">
                    <w:rPr>
                      <w:lang w:val="en-CA"/>
                    </w:rPr>
                    <w:t>You may say: I joined the UN to help and protect the vulnerable in some of the most troubled parts of the world. I didn’t join to be the morality police.</w:t>
                  </w:r>
                </w:p>
                <w:p w14:paraId="3F20EE6B" w14:textId="77777777" w:rsidR="00310C2F" w:rsidRPr="00676186" w:rsidRDefault="00310C2F" w:rsidP="00FF1D72">
                  <w:pPr>
                    <w:autoSpaceDE w:val="0"/>
                    <w:autoSpaceDN w:val="0"/>
                    <w:adjustRightInd w:val="0"/>
                    <w:rPr>
                      <w:lang w:val="en-CA"/>
                    </w:rPr>
                  </w:pPr>
                </w:p>
              </w:tc>
            </w:tr>
            <w:tr w:rsidR="00310C2F" w:rsidRPr="00676186" w14:paraId="01C69792" w14:textId="77777777" w:rsidTr="5ABFFCA5">
              <w:tc>
                <w:tcPr>
                  <w:tcW w:w="2933" w:type="dxa"/>
                </w:tcPr>
                <w:p w14:paraId="32F67671" w14:textId="1CD5BF9D" w:rsidR="00310C2F" w:rsidRPr="00676186" w:rsidRDefault="00310C2F" w:rsidP="00310C2F">
                  <w:pPr>
                    <w:rPr>
                      <w:lang w:val="en-CA"/>
                    </w:rPr>
                  </w:pPr>
                  <w:r w:rsidRPr="00676186">
                    <w:rPr>
                      <w:lang w:val="en-CA"/>
                    </w:rPr>
                    <w:lastRenderedPageBreak/>
                    <w:t>3</w:t>
                  </w:r>
                </w:p>
              </w:tc>
              <w:tc>
                <w:tcPr>
                  <w:tcW w:w="2934" w:type="dxa"/>
                </w:tcPr>
                <w:p w14:paraId="342AA47E" w14:textId="2F1175A1" w:rsidR="00310C2F" w:rsidRPr="00676186" w:rsidRDefault="00310C2F" w:rsidP="00310C2F">
                  <w:pPr>
                    <w:rPr>
                      <w:b/>
                      <w:bCs/>
                      <w:lang w:val="en-CA"/>
                    </w:rPr>
                  </w:pPr>
                  <w:r w:rsidRPr="00676186">
                    <w:rPr>
                      <w:b/>
                      <w:bCs/>
                      <w:lang w:val="en-CA"/>
                    </w:rPr>
                    <w:t>[</w:t>
                  </w:r>
                  <w:r w:rsidRPr="00676186">
                    <w:rPr>
                      <w:rFonts w:ascii="Wingdings 2" w:eastAsia="Wingdings 2" w:hAnsi="Wingdings 2" w:cs="Wingdings 2"/>
                      <w:b/>
                      <w:bCs/>
                      <w:lang w:val="en-CA"/>
                    </w:rPr>
                    <w:t></w:t>
                  </w:r>
                  <w:r w:rsidRPr="00676186">
                    <w:rPr>
                      <w:b/>
                      <w:bCs/>
                      <w:lang w:val="en-CA"/>
                    </w:rPr>
                    <w:t>][3]</w:t>
                  </w:r>
                </w:p>
                <w:p w14:paraId="4BDA68E5" w14:textId="01DF2A29" w:rsidR="00D04D70" w:rsidRPr="00676186" w:rsidRDefault="00D04D70" w:rsidP="00310C2F">
                  <w:pPr>
                    <w:rPr>
                      <w:b/>
                      <w:bCs/>
                      <w:lang w:val="en-CA"/>
                    </w:rPr>
                  </w:pPr>
                </w:p>
                <w:p w14:paraId="6D3BCD19" w14:textId="0090A8E3" w:rsidR="006D32A4" w:rsidRPr="00676186" w:rsidRDefault="00043017" w:rsidP="00310C2F">
                  <w:pPr>
                    <w:rPr>
                      <w:b/>
                      <w:bCs/>
                      <w:lang w:val="en-CA"/>
                    </w:rPr>
                  </w:pPr>
                  <w:r>
                    <w:rPr>
                      <w:noProof/>
                    </w:rPr>
                    <w:drawing>
                      <wp:inline distT="0" distB="0" distL="0" distR="0" wp14:anchorId="48ABCA21" wp14:editId="57D96221">
                        <wp:extent cx="1724025" cy="1005386"/>
                        <wp:effectExtent l="0" t="0" r="0" b="4445"/>
                        <wp:docPr id="164804306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727244" cy="1007263"/>
                                </a:xfrm>
                                <a:prstGeom prst="rect">
                                  <a:avLst/>
                                </a:prstGeom>
                              </pic:spPr>
                            </pic:pic>
                          </a:graphicData>
                        </a:graphic>
                      </wp:inline>
                    </w:drawing>
                  </w:r>
                </w:p>
                <w:p w14:paraId="08D20B35" w14:textId="455F3DD7" w:rsidR="00FF1D72" w:rsidRPr="00676186" w:rsidRDefault="00FF1D72" w:rsidP="00C37688">
                  <w:pPr>
                    <w:rPr>
                      <w:rFonts w:ascii="Microsoft Sans Serif" w:hAnsi="Microsoft Sans Serif" w:cs="Microsoft Sans Serif"/>
                      <w:sz w:val="17"/>
                      <w:szCs w:val="17"/>
                      <w:lang w:val="en-CA"/>
                    </w:rPr>
                  </w:pPr>
                  <w:r w:rsidRPr="2404C19C">
                    <w:rPr>
                      <w:lang w:val="en-CA"/>
                    </w:rPr>
                    <w:t xml:space="preserve">That is true. But </w:t>
                  </w:r>
                  <w:r w:rsidR="00D03971">
                    <w:rPr>
                      <w:lang w:val="en-CA"/>
                    </w:rPr>
                    <w:t>all UN personnel</w:t>
                  </w:r>
                  <w:r w:rsidR="6B984357" w:rsidRPr="2404C19C">
                    <w:rPr>
                      <w:lang w:val="en-CA"/>
                    </w:rPr>
                    <w:t xml:space="preserve"> ha</w:t>
                  </w:r>
                  <w:r w:rsidR="001C6A44">
                    <w:rPr>
                      <w:lang w:val="en-CA"/>
                    </w:rPr>
                    <w:t>ve</w:t>
                  </w:r>
                  <w:r w:rsidR="6B984357" w:rsidRPr="2404C19C">
                    <w:rPr>
                      <w:lang w:val="en-CA"/>
                    </w:rPr>
                    <w:t xml:space="preserve"> responsibilities to prevent and respond to sexual exploitation and abuse, and </w:t>
                  </w:r>
                  <w:r w:rsidRPr="2404C19C">
                    <w:rPr>
                      <w:lang w:val="en-CA"/>
                    </w:rPr>
                    <w:t xml:space="preserve">as the </w:t>
                  </w:r>
                  <w:r w:rsidR="008C2F0F">
                    <w:rPr>
                      <w:lang w:val="en-CA"/>
                    </w:rPr>
                    <w:t>h</w:t>
                  </w:r>
                  <w:r w:rsidRPr="2404C19C">
                    <w:rPr>
                      <w:lang w:val="en-CA"/>
                    </w:rPr>
                    <w:t xml:space="preserve">ead of </w:t>
                  </w:r>
                  <w:r w:rsidR="008C2F0F">
                    <w:rPr>
                      <w:lang w:val="en-CA"/>
                    </w:rPr>
                    <w:t>o</w:t>
                  </w:r>
                  <w:r w:rsidRPr="2404C19C">
                    <w:rPr>
                      <w:lang w:val="en-CA"/>
                    </w:rPr>
                    <w:t xml:space="preserve">ffice or </w:t>
                  </w:r>
                  <w:r w:rsidR="008C2F0F">
                    <w:rPr>
                      <w:lang w:val="en-CA"/>
                    </w:rPr>
                    <w:t>h</w:t>
                  </w:r>
                  <w:r w:rsidRPr="2404C19C">
                    <w:rPr>
                      <w:lang w:val="en-CA"/>
                    </w:rPr>
                    <w:t xml:space="preserve">ead of </w:t>
                  </w:r>
                  <w:r w:rsidR="008C2F0F">
                    <w:rPr>
                      <w:lang w:val="en-CA"/>
                    </w:rPr>
                    <w:t>d</w:t>
                  </w:r>
                  <w:r w:rsidRPr="2404C19C">
                    <w:rPr>
                      <w:lang w:val="en-CA"/>
                    </w:rPr>
                    <w:t xml:space="preserve">epartment, you have additional obligations that come with the job. </w:t>
                  </w:r>
                </w:p>
                <w:p w14:paraId="3BC9E14A" w14:textId="1075C262" w:rsidR="00FF1D72" w:rsidRPr="00676186" w:rsidRDefault="00B2002E" w:rsidP="00C37688">
                  <w:pPr>
                    <w:rPr>
                      <w:lang w:val="en-CA"/>
                    </w:rPr>
                  </w:pPr>
                  <w:r w:rsidRPr="2404C19C">
                    <w:rPr>
                      <w:lang w:val="en-CA"/>
                    </w:rPr>
                    <w:t>B</w:t>
                  </w:r>
                  <w:r w:rsidR="00FF1D72" w:rsidRPr="2404C19C">
                    <w:rPr>
                      <w:lang w:val="en-CA"/>
                    </w:rPr>
                    <w:t>y showing leadership in preventing and addressing sexual exploitation and abuse, you are</w:t>
                  </w:r>
                  <w:r w:rsidR="00304911">
                    <w:rPr>
                      <w:lang w:val="en-CA"/>
                    </w:rPr>
                    <w:t xml:space="preserve"> </w:t>
                  </w:r>
                  <w:r w:rsidR="00B46400">
                    <w:rPr>
                      <w:lang w:val="en-CA"/>
                    </w:rPr>
                    <w:t xml:space="preserve">setting the tone from the top on </w:t>
                  </w:r>
                  <w:r w:rsidR="00304911">
                    <w:rPr>
                      <w:lang w:val="en-CA"/>
                    </w:rPr>
                    <w:t xml:space="preserve">our </w:t>
                  </w:r>
                  <w:r w:rsidR="00A92EF8">
                    <w:rPr>
                      <w:lang w:val="en-CA"/>
                    </w:rPr>
                    <w:t xml:space="preserve">collective </w:t>
                  </w:r>
                  <w:r w:rsidR="00304911">
                    <w:rPr>
                      <w:lang w:val="en-CA"/>
                    </w:rPr>
                    <w:t xml:space="preserve">commitment </w:t>
                  </w:r>
                  <w:r w:rsidR="00A92EF8">
                    <w:rPr>
                      <w:lang w:val="en-CA"/>
                    </w:rPr>
                    <w:t>to zero tolerance for such</w:t>
                  </w:r>
                  <w:r w:rsidR="00A07479">
                    <w:rPr>
                      <w:lang w:val="en-CA"/>
                    </w:rPr>
                    <w:t xml:space="preserve"> </w:t>
                  </w:r>
                  <w:r w:rsidR="00A92EF8">
                    <w:rPr>
                      <w:lang w:val="en-CA"/>
                    </w:rPr>
                    <w:t>acts.</w:t>
                  </w:r>
                </w:p>
                <w:p w14:paraId="4BED4585" w14:textId="4E4B5A09" w:rsidR="00FF1D72" w:rsidRPr="00676186" w:rsidRDefault="00FF1D72" w:rsidP="00C37688">
                  <w:pPr>
                    <w:rPr>
                      <w:rFonts w:ascii="Microsoft Sans Serif" w:hAnsi="Microsoft Sans Serif" w:cs="Microsoft Sans Serif"/>
                      <w:sz w:val="17"/>
                      <w:szCs w:val="17"/>
                      <w:lang w:val="en-CA"/>
                    </w:rPr>
                  </w:pPr>
                  <w:r w:rsidRPr="00676186">
                    <w:rPr>
                      <w:lang w:val="en-CA"/>
                    </w:rPr>
                    <w:t xml:space="preserve">You may ask: How can the UN hold me responsible for the acts of one bad individual whom I just supervise? </w:t>
                  </w:r>
                </w:p>
                <w:p w14:paraId="77D6AD63" w14:textId="77777777" w:rsidR="00310C2F" w:rsidRPr="00676186" w:rsidRDefault="00310C2F" w:rsidP="00310C2F">
                  <w:pPr>
                    <w:rPr>
                      <w:b/>
                      <w:bCs/>
                      <w:lang w:val="en-CA"/>
                    </w:rPr>
                  </w:pPr>
                </w:p>
              </w:tc>
            </w:tr>
            <w:tr w:rsidR="00FF1D72" w:rsidRPr="00676186" w14:paraId="74F60D6A" w14:textId="77777777" w:rsidTr="5ABFFCA5">
              <w:tc>
                <w:tcPr>
                  <w:tcW w:w="2933" w:type="dxa"/>
                </w:tcPr>
                <w:p w14:paraId="39828232" w14:textId="2BCA3A69" w:rsidR="00FF1D72" w:rsidRPr="00676186" w:rsidRDefault="00FF1D72" w:rsidP="00310C2F">
                  <w:pPr>
                    <w:rPr>
                      <w:lang w:val="en-CA"/>
                    </w:rPr>
                  </w:pPr>
                  <w:r w:rsidRPr="00676186">
                    <w:rPr>
                      <w:lang w:val="en-CA"/>
                    </w:rPr>
                    <w:lastRenderedPageBreak/>
                    <w:t>4</w:t>
                  </w:r>
                </w:p>
              </w:tc>
              <w:tc>
                <w:tcPr>
                  <w:tcW w:w="2934" w:type="dxa"/>
                </w:tcPr>
                <w:p w14:paraId="595C036F" w14:textId="4F534427" w:rsidR="00FF1D72" w:rsidRPr="00676186" w:rsidRDefault="00FF1D72" w:rsidP="00FF1D72">
                  <w:pPr>
                    <w:rPr>
                      <w:b/>
                      <w:bCs/>
                      <w:lang w:val="en-CA"/>
                    </w:rPr>
                  </w:pPr>
                  <w:r w:rsidRPr="00676186">
                    <w:rPr>
                      <w:b/>
                      <w:bCs/>
                      <w:lang w:val="en-CA"/>
                    </w:rPr>
                    <w:t>[</w:t>
                  </w:r>
                  <w:r w:rsidRPr="00676186">
                    <w:rPr>
                      <w:rFonts w:ascii="Wingdings 2" w:eastAsia="Wingdings 2" w:hAnsi="Wingdings 2" w:cs="Wingdings 2"/>
                      <w:b/>
                      <w:bCs/>
                      <w:lang w:val="en-CA"/>
                    </w:rPr>
                    <w:t></w:t>
                  </w:r>
                  <w:r w:rsidRPr="00676186">
                    <w:rPr>
                      <w:b/>
                      <w:bCs/>
                      <w:lang w:val="en-CA"/>
                    </w:rPr>
                    <w:t>][4]</w:t>
                  </w:r>
                </w:p>
                <w:p w14:paraId="486A7DFC" w14:textId="1C28B2E5" w:rsidR="006D32A4" w:rsidRPr="00676186" w:rsidRDefault="0018662F" w:rsidP="00FF1D72">
                  <w:pPr>
                    <w:rPr>
                      <w:b/>
                      <w:bCs/>
                      <w:lang w:val="en-CA"/>
                    </w:rPr>
                  </w:pPr>
                  <w:r>
                    <w:rPr>
                      <w:noProof/>
                    </w:rPr>
                    <w:drawing>
                      <wp:inline distT="0" distB="0" distL="0" distR="0" wp14:anchorId="5D69723D" wp14:editId="1E438613">
                        <wp:extent cx="1752600" cy="1022051"/>
                        <wp:effectExtent l="0" t="0" r="0" b="6985"/>
                        <wp:docPr id="13564574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759647" cy="1026160"/>
                                </a:xfrm>
                                <a:prstGeom prst="rect">
                                  <a:avLst/>
                                </a:prstGeom>
                              </pic:spPr>
                            </pic:pic>
                          </a:graphicData>
                        </a:graphic>
                      </wp:inline>
                    </w:drawing>
                  </w:r>
                </w:p>
                <w:p w14:paraId="2637E260" w14:textId="0B365F75" w:rsidR="00FF1D72" w:rsidRPr="00676186" w:rsidRDefault="00FF1D72" w:rsidP="00C37688">
                  <w:pPr>
                    <w:rPr>
                      <w:lang w:val="en-CA"/>
                    </w:rPr>
                  </w:pPr>
                  <w:r w:rsidRPr="00676186">
                    <w:rPr>
                      <w:lang w:val="en-CA"/>
                    </w:rPr>
                    <w:t>You are right. The UN does not hold you responsible for acts of sexual exploitation and abuse by others. Anyone who commits such acts will be held personally responsible for their own actions.</w:t>
                  </w:r>
                  <w:r w:rsidRPr="00676186">
                    <w:rPr>
                      <w:lang w:val="en-CA"/>
                    </w:rPr>
                    <w:br/>
                  </w:r>
                </w:p>
                <w:p w14:paraId="1E6D8648" w14:textId="44FCF245" w:rsidR="00FF1D72" w:rsidRPr="00676186" w:rsidRDefault="00FF1D72" w:rsidP="00C37688">
                  <w:pPr>
                    <w:rPr>
                      <w:rFonts w:ascii="Microsoft Sans Serif" w:hAnsi="Microsoft Sans Serif" w:cs="Microsoft Sans Serif"/>
                      <w:sz w:val="17"/>
                      <w:szCs w:val="17"/>
                      <w:lang w:val="en-CA"/>
                    </w:rPr>
                  </w:pPr>
                  <w:r w:rsidRPr="00676186">
                    <w:rPr>
                      <w:lang w:val="en-CA"/>
                    </w:rPr>
                    <w:t xml:space="preserve">However, as the </w:t>
                  </w:r>
                  <w:r w:rsidR="008C2F0F">
                    <w:rPr>
                      <w:lang w:val="en-CA"/>
                    </w:rPr>
                    <w:t>h</w:t>
                  </w:r>
                  <w:r w:rsidRPr="00676186">
                    <w:rPr>
                      <w:lang w:val="en-CA"/>
                    </w:rPr>
                    <w:t>ead of</w:t>
                  </w:r>
                  <w:r w:rsidR="008C2F0F">
                    <w:rPr>
                      <w:lang w:val="en-CA"/>
                    </w:rPr>
                    <w:t xml:space="preserve"> o</w:t>
                  </w:r>
                  <w:r w:rsidRPr="00676186">
                    <w:rPr>
                      <w:lang w:val="en-CA"/>
                    </w:rPr>
                    <w:t xml:space="preserve">ffice or </w:t>
                  </w:r>
                  <w:r w:rsidR="008C2F0F">
                    <w:rPr>
                      <w:lang w:val="en-CA"/>
                    </w:rPr>
                    <w:t>h</w:t>
                  </w:r>
                  <w:r w:rsidRPr="00676186">
                    <w:rPr>
                      <w:lang w:val="en-CA"/>
                    </w:rPr>
                    <w:t xml:space="preserve">ead of </w:t>
                  </w:r>
                  <w:r w:rsidR="008C2F0F">
                    <w:rPr>
                      <w:lang w:val="en-CA"/>
                    </w:rPr>
                    <w:t>d</w:t>
                  </w:r>
                  <w:r w:rsidRPr="00676186">
                    <w:rPr>
                      <w:lang w:val="en-CA"/>
                    </w:rPr>
                    <w:t>epartment you are responsible for creating and maintaining an environment that prevents sexual exploitation and sexual abuse</w:t>
                  </w:r>
                  <w:r w:rsidR="00050E4E">
                    <w:rPr>
                      <w:lang w:val="en-CA"/>
                    </w:rPr>
                    <w:t xml:space="preserve"> and to act decisively when such acts occur.</w:t>
                  </w:r>
                </w:p>
                <w:p w14:paraId="5EC98B68" w14:textId="77777777" w:rsidR="00FF1D72" w:rsidRPr="00676186" w:rsidRDefault="00FF1D72" w:rsidP="00310C2F">
                  <w:pPr>
                    <w:rPr>
                      <w:b/>
                      <w:bCs/>
                      <w:lang w:val="en-CA"/>
                    </w:rPr>
                  </w:pPr>
                </w:p>
              </w:tc>
            </w:tr>
          </w:tbl>
          <w:p w14:paraId="044126E7" w14:textId="7B463260" w:rsidR="00657F64" w:rsidRPr="00676186" w:rsidRDefault="00657F64" w:rsidP="00AC5796">
            <w:pPr>
              <w:autoSpaceDE w:val="0"/>
              <w:autoSpaceDN w:val="0"/>
              <w:adjustRightInd w:val="0"/>
              <w:rPr>
                <w:lang w:val="en-CA"/>
              </w:rPr>
            </w:pPr>
          </w:p>
        </w:tc>
        <w:tc>
          <w:tcPr>
            <w:tcW w:w="1432" w:type="pct"/>
            <w:vAlign w:val="center"/>
          </w:tcPr>
          <w:p w14:paraId="3F2035E1" w14:textId="7BB8B41F" w:rsidR="00E46643" w:rsidRDefault="00E46643" w:rsidP="00E46643">
            <w:pPr>
              <w:rPr>
                <w:lang w:val="en-CA"/>
              </w:rPr>
            </w:pPr>
            <w:r w:rsidRPr="00676186">
              <w:rPr>
                <w:b/>
                <w:lang w:val="en-CA"/>
              </w:rPr>
              <w:lastRenderedPageBreak/>
              <w:t xml:space="preserve">Producer: </w:t>
            </w:r>
            <w:r w:rsidRPr="00676186">
              <w:rPr>
                <w:lang w:val="en-CA"/>
              </w:rPr>
              <w:t>In the settings, put a space in the "step label" (hit spacebar).</w:t>
            </w:r>
          </w:p>
          <w:p w14:paraId="77E2F395" w14:textId="2F8EEE2E" w:rsidR="00777BC1" w:rsidRDefault="00777BC1" w:rsidP="00E46643">
            <w:pPr>
              <w:rPr>
                <w:lang w:val="en-CA"/>
              </w:rPr>
            </w:pPr>
          </w:p>
          <w:p w14:paraId="37CA152B" w14:textId="77777777" w:rsidR="00777BC1" w:rsidRPr="00676186" w:rsidRDefault="00777BC1" w:rsidP="00777BC1">
            <w:pPr>
              <w:rPr>
                <w:b/>
                <w:lang w:val="en-CA"/>
              </w:rPr>
            </w:pPr>
            <w:r w:rsidRPr="00676186">
              <w:rPr>
                <w:b/>
                <w:lang w:val="en-CA"/>
              </w:rPr>
              <w:t>[</w:t>
            </w:r>
            <w:r w:rsidRPr="00676186">
              <w:rPr>
                <w:rFonts w:ascii="Wingdings 2" w:eastAsia="Wingdings 2" w:hAnsi="Wingdings 2" w:cs="Wingdings 2"/>
                <w:b/>
                <w:lang w:val="en-CA"/>
              </w:rPr>
              <w:t></w:t>
            </w:r>
            <w:r w:rsidRPr="00676186">
              <w:rPr>
                <w:b/>
                <w:lang w:val="en-CA"/>
              </w:rPr>
              <w:t>][1]</w:t>
            </w:r>
          </w:p>
          <w:p w14:paraId="79FEBE80" w14:textId="01FDF5BB" w:rsidR="00657F64" w:rsidRDefault="00657F64" w:rsidP="00970A32">
            <w:pPr>
              <w:pStyle w:val="Normal2"/>
              <w:rPr>
                <w:lang w:val="en-CA"/>
              </w:rPr>
            </w:pPr>
          </w:p>
          <w:p w14:paraId="06C8B47E" w14:textId="74A9D46B" w:rsidR="004A3FC4" w:rsidRPr="004A3FC4" w:rsidRDefault="004A3FC4" w:rsidP="00970A32">
            <w:pPr>
              <w:pStyle w:val="Normal2"/>
              <w:rPr>
                <w:lang w:val="en-CA"/>
              </w:rPr>
            </w:pPr>
            <w:r w:rsidRPr="00984A9F">
              <w:rPr>
                <w:b/>
                <w:bCs/>
                <w:lang w:val="en-CA"/>
              </w:rPr>
              <w:t>[Alt-text]</w:t>
            </w:r>
            <w:r>
              <w:rPr>
                <w:b/>
                <w:bCs/>
                <w:lang w:val="en-CA"/>
              </w:rPr>
              <w:t xml:space="preserve"> </w:t>
            </w:r>
            <w:r>
              <w:rPr>
                <w:lang w:val="en-CA"/>
              </w:rPr>
              <w:t xml:space="preserve">A man is sitting across from a young </w:t>
            </w:r>
            <w:r w:rsidR="00B3262E">
              <w:rPr>
                <w:lang w:val="en-CA"/>
              </w:rPr>
              <w:t>boy in a dark room.</w:t>
            </w:r>
          </w:p>
          <w:p w14:paraId="3CDF3B4C" w14:textId="77777777" w:rsidR="00777BC1" w:rsidRPr="00676186" w:rsidRDefault="00777BC1" w:rsidP="00777BC1">
            <w:pPr>
              <w:rPr>
                <w:b/>
                <w:lang w:val="en-CA"/>
              </w:rPr>
            </w:pPr>
            <w:r w:rsidRPr="00676186">
              <w:rPr>
                <w:b/>
                <w:lang w:val="en-CA"/>
              </w:rPr>
              <w:t>[</w:t>
            </w:r>
            <w:r w:rsidRPr="00676186">
              <w:rPr>
                <w:rFonts w:ascii="Wingdings 2" w:eastAsia="Wingdings 2" w:hAnsi="Wingdings 2" w:cs="Wingdings 2"/>
                <w:b/>
                <w:lang w:val="en-CA"/>
              </w:rPr>
              <w:t></w:t>
            </w:r>
            <w:r w:rsidRPr="00676186">
              <w:rPr>
                <w:b/>
                <w:lang w:val="en-CA"/>
              </w:rPr>
              <w:t>][2]</w:t>
            </w:r>
          </w:p>
          <w:p w14:paraId="2F87D23C" w14:textId="747C5180" w:rsidR="00777BC1" w:rsidRDefault="00D60943" w:rsidP="00970A32">
            <w:pPr>
              <w:pStyle w:val="Normal2"/>
              <w:rPr>
                <w:lang w:val="en-CA"/>
              </w:rPr>
            </w:pPr>
            <w:r w:rsidDel="00D60943">
              <w:rPr>
                <w:lang w:val="en-CA"/>
              </w:rPr>
              <w:t xml:space="preserve"> </w:t>
            </w:r>
            <w:r w:rsidR="00B3262E" w:rsidRPr="00984A9F">
              <w:rPr>
                <w:b/>
                <w:bCs/>
                <w:lang w:val="en-CA"/>
              </w:rPr>
              <w:t>[Alt-text]</w:t>
            </w:r>
            <w:r w:rsidR="00B3262E">
              <w:rPr>
                <w:lang w:val="en-CA"/>
              </w:rPr>
              <w:t xml:space="preserve"> Concerned members of the community are protesting in the street.</w:t>
            </w:r>
          </w:p>
          <w:p w14:paraId="08990278" w14:textId="77777777" w:rsidR="00777BC1" w:rsidRPr="00676186" w:rsidRDefault="00777BC1" w:rsidP="00777BC1">
            <w:pPr>
              <w:rPr>
                <w:b/>
                <w:bCs/>
                <w:lang w:val="en-CA"/>
              </w:rPr>
            </w:pPr>
            <w:r w:rsidRPr="00676186">
              <w:rPr>
                <w:b/>
                <w:bCs/>
                <w:lang w:val="en-CA"/>
              </w:rPr>
              <w:t>[</w:t>
            </w:r>
            <w:r w:rsidRPr="00676186">
              <w:rPr>
                <w:rFonts w:ascii="Wingdings 2" w:eastAsia="Wingdings 2" w:hAnsi="Wingdings 2" w:cs="Wingdings 2"/>
                <w:b/>
                <w:bCs/>
                <w:lang w:val="en-CA"/>
              </w:rPr>
              <w:t></w:t>
            </w:r>
            <w:r w:rsidRPr="00676186">
              <w:rPr>
                <w:b/>
                <w:bCs/>
                <w:lang w:val="en-CA"/>
              </w:rPr>
              <w:t>][3]</w:t>
            </w:r>
          </w:p>
          <w:p w14:paraId="632F1A12" w14:textId="77777777" w:rsidR="00B3262E" w:rsidRDefault="00B3262E" w:rsidP="00970A32">
            <w:pPr>
              <w:pStyle w:val="Normal2"/>
              <w:rPr>
                <w:lang w:val="en-CA"/>
              </w:rPr>
            </w:pPr>
          </w:p>
          <w:p w14:paraId="2F52756D" w14:textId="0ABA8345" w:rsidR="00777BC1" w:rsidRDefault="00B3262E" w:rsidP="00970A32">
            <w:pPr>
              <w:pStyle w:val="Normal2"/>
              <w:rPr>
                <w:lang w:val="en-CA"/>
              </w:rPr>
            </w:pPr>
            <w:r w:rsidRPr="00984A9F">
              <w:rPr>
                <w:b/>
                <w:bCs/>
                <w:lang w:val="en-CA"/>
              </w:rPr>
              <w:t>[Alt-text]</w:t>
            </w:r>
            <w:r>
              <w:rPr>
                <w:lang w:val="en-CA"/>
              </w:rPr>
              <w:t xml:space="preserve"> UN police officer is reviewing a report of sexual </w:t>
            </w:r>
            <w:r w:rsidR="00054207">
              <w:rPr>
                <w:lang w:val="en-CA"/>
              </w:rPr>
              <w:t>abuse</w:t>
            </w:r>
            <w:r>
              <w:rPr>
                <w:lang w:val="en-CA"/>
              </w:rPr>
              <w:t xml:space="preserve"> and making sure the paperwork is in order.</w:t>
            </w:r>
          </w:p>
          <w:p w14:paraId="096FA161" w14:textId="77777777" w:rsidR="00777BC1" w:rsidRPr="00676186" w:rsidRDefault="00777BC1" w:rsidP="00777BC1">
            <w:pPr>
              <w:rPr>
                <w:b/>
                <w:bCs/>
                <w:lang w:val="en-CA"/>
              </w:rPr>
            </w:pPr>
            <w:r w:rsidRPr="00676186">
              <w:rPr>
                <w:b/>
                <w:bCs/>
                <w:lang w:val="en-CA"/>
              </w:rPr>
              <w:t>[</w:t>
            </w:r>
            <w:r w:rsidRPr="00676186">
              <w:rPr>
                <w:rFonts w:ascii="Wingdings 2" w:eastAsia="Wingdings 2" w:hAnsi="Wingdings 2" w:cs="Wingdings 2"/>
                <w:b/>
                <w:bCs/>
                <w:lang w:val="en-CA"/>
              </w:rPr>
              <w:t></w:t>
            </w:r>
            <w:r w:rsidRPr="00676186">
              <w:rPr>
                <w:b/>
                <w:bCs/>
                <w:lang w:val="en-CA"/>
              </w:rPr>
              <w:t>][4]</w:t>
            </w:r>
          </w:p>
          <w:p w14:paraId="441FF3FF" w14:textId="77777777" w:rsidR="00054207" w:rsidRDefault="00054207" w:rsidP="00970A32">
            <w:pPr>
              <w:pStyle w:val="Normal2"/>
              <w:rPr>
                <w:lang w:val="en-CA"/>
              </w:rPr>
            </w:pPr>
          </w:p>
          <w:p w14:paraId="527E11FB" w14:textId="7EBEF205" w:rsidR="00B3262E" w:rsidRPr="00B3262E" w:rsidRDefault="00B3262E" w:rsidP="00970A32">
            <w:pPr>
              <w:pStyle w:val="Normal2"/>
              <w:rPr>
                <w:lang w:val="en-CA"/>
              </w:rPr>
            </w:pPr>
            <w:r w:rsidRPr="00984A9F">
              <w:rPr>
                <w:b/>
                <w:bCs/>
                <w:lang w:val="en-CA"/>
              </w:rPr>
              <w:t>[Alt-text]</w:t>
            </w:r>
            <w:r>
              <w:rPr>
                <w:b/>
                <w:bCs/>
                <w:lang w:val="en-CA"/>
              </w:rPr>
              <w:t xml:space="preserve"> </w:t>
            </w:r>
            <w:r>
              <w:rPr>
                <w:lang w:val="en-CA"/>
              </w:rPr>
              <w:t xml:space="preserve">UN </w:t>
            </w:r>
            <w:r w:rsidR="00054207">
              <w:rPr>
                <w:lang w:val="en-CA"/>
              </w:rPr>
              <w:t>p</w:t>
            </w:r>
            <w:r>
              <w:rPr>
                <w:lang w:val="en-CA"/>
              </w:rPr>
              <w:t>eacekeeper is</w:t>
            </w:r>
            <w:r w:rsidR="00054207">
              <w:rPr>
                <w:lang w:val="en-CA"/>
              </w:rPr>
              <w:t xml:space="preserve"> making the stop signal with her hands. The words “STOP SEA” are written on her palms.</w:t>
            </w:r>
          </w:p>
        </w:tc>
        <w:tc>
          <w:tcPr>
            <w:tcW w:w="447" w:type="pct"/>
          </w:tcPr>
          <w:p w14:paraId="5A508A3E" w14:textId="77777777" w:rsidR="00657F64" w:rsidRPr="00676186" w:rsidRDefault="00657F64" w:rsidP="00657F64">
            <w:pPr>
              <w:spacing w:before="0"/>
              <w:rPr>
                <w:lang w:val="en-CA"/>
              </w:rPr>
            </w:pPr>
          </w:p>
        </w:tc>
      </w:tr>
      <w:tr w:rsidR="00657F64" w:rsidRPr="00676186" w14:paraId="71BB42C5" w14:textId="77777777" w:rsidTr="5ABFFCA5">
        <w:trPr>
          <w:cantSplit/>
          <w:trHeight w:val="386"/>
        </w:trPr>
        <w:tc>
          <w:tcPr>
            <w:tcW w:w="285" w:type="pct"/>
            <w:vAlign w:val="center"/>
          </w:tcPr>
          <w:p w14:paraId="39E1F21A" w14:textId="4AC64A38" w:rsidR="00657F64" w:rsidRPr="00676186" w:rsidRDefault="00657F64" w:rsidP="00657F64">
            <w:pPr>
              <w:spacing w:before="0"/>
              <w:jc w:val="center"/>
              <w:rPr>
                <w:lang w:val="en-CA"/>
              </w:rPr>
            </w:pPr>
            <w:r w:rsidRPr="00676186">
              <w:rPr>
                <w:lang w:val="en-CA"/>
              </w:rPr>
              <w:lastRenderedPageBreak/>
              <w:t>1.3</w:t>
            </w:r>
          </w:p>
        </w:tc>
        <w:tc>
          <w:tcPr>
            <w:tcW w:w="562" w:type="pct"/>
            <w:vAlign w:val="center"/>
          </w:tcPr>
          <w:p w14:paraId="2C119548" w14:textId="4E1A92F2" w:rsidR="00657F64" w:rsidRPr="00676186" w:rsidRDefault="00612A82" w:rsidP="00375504">
            <w:pPr>
              <w:pStyle w:val="Normal2"/>
              <w:rPr>
                <w:lang w:val="en-CA"/>
              </w:rPr>
            </w:pPr>
            <w:sdt>
              <w:sdtPr>
                <w:rPr>
                  <w:lang w:val="en-CA"/>
                </w:rPr>
                <w:alias w:val="Type"/>
                <w:tag w:val="Type"/>
                <w:id w:val="1653487911"/>
                <w:placeholder>
                  <w:docPart w:val="D91C746A21D940D09B533A72A057B905"/>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AC5796" w:rsidRPr="00676186">
                  <w:rPr>
                    <w:lang w:val="en-CA"/>
                  </w:rPr>
                  <w:t>Text - Paragraph with Heading</w:t>
                </w:r>
              </w:sdtContent>
            </w:sdt>
          </w:p>
        </w:tc>
        <w:tc>
          <w:tcPr>
            <w:tcW w:w="2274" w:type="pct"/>
            <w:vAlign w:val="center"/>
          </w:tcPr>
          <w:p w14:paraId="2DE8BF8A" w14:textId="6CF8ED59" w:rsidR="00AC5796" w:rsidRPr="00676186" w:rsidRDefault="00AC5796" w:rsidP="00AC5796">
            <w:pPr>
              <w:pStyle w:val="Textheader"/>
              <w:rPr>
                <w:lang w:val="en-CA"/>
              </w:rPr>
            </w:pPr>
            <w:r w:rsidRPr="00676186">
              <w:rPr>
                <w:lang w:val="en-CA"/>
              </w:rPr>
              <w:t>P</w:t>
            </w:r>
            <w:r w:rsidR="00523274">
              <w:rPr>
                <w:lang w:val="en-CA"/>
              </w:rPr>
              <w:t>revention of</w:t>
            </w:r>
            <w:r w:rsidRPr="00676186">
              <w:rPr>
                <w:lang w:val="en-CA"/>
              </w:rPr>
              <w:t xml:space="preserve"> sexual exploitation and abuse</w:t>
            </w:r>
          </w:p>
          <w:p w14:paraId="78D6E1D4" w14:textId="76621844" w:rsidR="00B314A2" w:rsidRDefault="00B314A2">
            <w:pPr>
              <w:rPr>
                <w:shd w:val="clear" w:color="auto" w:fill="FFFFFF"/>
              </w:rPr>
            </w:pPr>
            <w:r>
              <w:rPr>
                <w:shd w:val="clear" w:color="auto" w:fill="FFFFFF"/>
              </w:rPr>
              <w:t>Heads of offices and heads of departments are, per the policy, responsible for creating and maintaining an environment that prevents sexual exploitation and sexual abuse, and they shall take appropriate measures for this purpose.</w:t>
            </w:r>
          </w:p>
          <w:p w14:paraId="3998A9B9" w14:textId="5AE897CF" w:rsidR="00657F64" w:rsidRPr="00676186" w:rsidRDefault="00657F64">
            <w:pPr>
              <w:rPr>
                <w:lang w:val="en-CA"/>
              </w:rPr>
            </w:pPr>
          </w:p>
        </w:tc>
        <w:tc>
          <w:tcPr>
            <w:tcW w:w="1432" w:type="pct"/>
            <w:vAlign w:val="center"/>
          </w:tcPr>
          <w:p w14:paraId="30B3EB62" w14:textId="0795BCA1" w:rsidR="00C81D93" w:rsidRPr="00676186" w:rsidRDefault="00C81D93" w:rsidP="00657F64">
            <w:pPr>
              <w:pStyle w:val="Normal2"/>
              <w:rPr>
                <w:lang w:val="en-CA"/>
              </w:rPr>
            </w:pPr>
          </w:p>
        </w:tc>
        <w:tc>
          <w:tcPr>
            <w:tcW w:w="447" w:type="pct"/>
          </w:tcPr>
          <w:p w14:paraId="0159EBE4" w14:textId="77777777" w:rsidR="00657F64" w:rsidRPr="00676186" w:rsidRDefault="00657F64" w:rsidP="00657F64">
            <w:pPr>
              <w:spacing w:before="0"/>
              <w:rPr>
                <w:lang w:val="en-CA"/>
              </w:rPr>
            </w:pPr>
          </w:p>
        </w:tc>
      </w:tr>
      <w:tr w:rsidR="00657F64" w:rsidRPr="00676186" w14:paraId="5FFE95F4" w14:textId="5ED45C3D" w:rsidTr="5ABFFCA5">
        <w:trPr>
          <w:cantSplit/>
          <w:trHeight w:val="490"/>
        </w:trPr>
        <w:tc>
          <w:tcPr>
            <w:tcW w:w="285" w:type="pct"/>
            <w:shd w:val="clear" w:color="auto" w:fill="auto"/>
            <w:vAlign w:val="center"/>
          </w:tcPr>
          <w:p w14:paraId="67A1A4D4" w14:textId="21634721" w:rsidR="00657F64" w:rsidRPr="00676186" w:rsidRDefault="00657F64" w:rsidP="00657F64">
            <w:pPr>
              <w:pStyle w:val="Normal2"/>
              <w:jc w:val="center"/>
              <w:rPr>
                <w:lang w:val="en-CA"/>
              </w:rPr>
            </w:pPr>
            <w:r w:rsidRPr="00676186">
              <w:rPr>
                <w:lang w:val="en-CA"/>
              </w:rPr>
              <w:lastRenderedPageBreak/>
              <w:t>1.4</w:t>
            </w:r>
          </w:p>
        </w:tc>
        <w:tc>
          <w:tcPr>
            <w:tcW w:w="562" w:type="pct"/>
            <w:shd w:val="clear" w:color="auto" w:fill="auto"/>
            <w:vAlign w:val="center"/>
          </w:tcPr>
          <w:p w14:paraId="3B46F15C" w14:textId="225CD6C7" w:rsidR="00C37688" w:rsidRPr="00676186" w:rsidRDefault="00612A82" w:rsidP="00C37688">
            <w:pPr>
              <w:pStyle w:val="Normal2"/>
              <w:rPr>
                <w:color w:val="auto"/>
                <w:lang w:val="en-CA"/>
              </w:rPr>
            </w:pPr>
            <w:sdt>
              <w:sdtPr>
                <w:rPr>
                  <w:color w:val="auto"/>
                  <w:lang w:val="en-CA"/>
                </w:rPr>
                <w:alias w:val="Type"/>
                <w:tag w:val="Type"/>
                <w:id w:val="59604749"/>
                <w:placeholder>
                  <w:docPart w:val="64C5A77C6D2845F8905F5F339B57D9AD"/>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C37688" w:rsidRPr="00676186">
                  <w:rPr>
                    <w:color w:val="auto"/>
                    <w:lang w:val="en-CA"/>
                  </w:rPr>
                  <w:t>Text - Paragrapgh with Sub-heading</w:t>
                </w:r>
              </w:sdtContent>
            </w:sdt>
          </w:p>
          <w:p w14:paraId="2BA619C9" w14:textId="77777777" w:rsidR="00C37688" w:rsidRPr="00676186" w:rsidRDefault="00C37688" w:rsidP="00C37688">
            <w:pPr>
              <w:pStyle w:val="Normal2"/>
              <w:rPr>
                <w:lang w:val="en-CA"/>
              </w:rPr>
            </w:pPr>
          </w:p>
          <w:p w14:paraId="3F3D4D01" w14:textId="7A8433FB" w:rsidR="00657F64" w:rsidRPr="00676186" w:rsidRDefault="00612A82" w:rsidP="00C37688">
            <w:pPr>
              <w:pStyle w:val="Normal2"/>
              <w:rPr>
                <w:lang w:val="en-CA"/>
              </w:rPr>
            </w:pPr>
            <w:sdt>
              <w:sdtPr>
                <w:rPr>
                  <w:color w:val="auto"/>
                  <w:lang w:val="en-CA"/>
                </w:rPr>
                <w:alias w:val="Type"/>
                <w:tag w:val="Type"/>
                <w:id w:val="1607473409"/>
                <w:placeholder>
                  <w:docPart w:val="56D467CBDA1A4B0CA4013BFE87B56C5E"/>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C37688" w:rsidRPr="00676186">
                  <w:rPr>
                    <w:color w:val="auto"/>
                    <w:lang w:val="en-CA"/>
                  </w:rPr>
                  <w:t>Interactive - Accordion</w:t>
                </w:r>
              </w:sdtContent>
            </w:sdt>
          </w:p>
        </w:tc>
        <w:tc>
          <w:tcPr>
            <w:tcW w:w="2274" w:type="pct"/>
            <w:shd w:val="clear" w:color="auto" w:fill="auto"/>
          </w:tcPr>
          <w:p w14:paraId="702C4E13" w14:textId="345DB8B8" w:rsidR="00C37688" w:rsidRPr="00676186" w:rsidRDefault="00C37688" w:rsidP="00C37688">
            <w:pPr>
              <w:pStyle w:val="TextSubheading"/>
              <w:rPr>
                <w:lang w:val="en-CA"/>
              </w:rPr>
            </w:pPr>
            <w:r w:rsidRPr="00676186">
              <w:rPr>
                <w:lang w:val="en-CA"/>
              </w:rPr>
              <w:t>Preventative actions</w:t>
            </w:r>
            <w:r w:rsidR="003A246A" w:rsidRPr="00676186">
              <w:rPr>
                <w:lang w:val="en-CA"/>
              </w:rPr>
              <w:t xml:space="preserve"> you can take</w:t>
            </w:r>
          </w:p>
          <w:p w14:paraId="58585062" w14:textId="0B536354" w:rsidR="00FF1D72" w:rsidRPr="00676186" w:rsidRDefault="00FF1D72" w:rsidP="00C37688">
            <w:pPr>
              <w:rPr>
                <w:rFonts w:ascii="Microsoft Sans Serif" w:hAnsi="Microsoft Sans Serif" w:cs="Microsoft Sans Serif"/>
                <w:sz w:val="17"/>
                <w:szCs w:val="17"/>
                <w:lang w:val="en-CA"/>
              </w:rPr>
            </w:pPr>
            <w:r w:rsidRPr="00676186">
              <w:rPr>
                <w:lang w:val="en-CA"/>
              </w:rPr>
              <w:t xml:space="preserve">As </w:t>
            </w:r>
            <w:r w:rsidR="002A7142" w:rsidRPr="00676186">
              <w:rPr>
                <w:lang w:val="en-CA"/>
              </w:rPr>
              <w:t>a</w:t>
            </w:r>
            <w:r w:rsidRPr="00676186">
              <w:rPr>
                <w:lang w:val="en-CA"/>
              </w:rPr>
              <w:t xml:space="preserve"> </w:t>
            </w:r>
            <w:r w:rsidR="008C2F0F">
              <w:rPr>
                <w:lang w:val="en-CA"/>
              </w:rPr>
              <w:t>h</w:t>
            </w:r>
            <w:r w:rsidRPr="00676186">
              <w:rPr>
                <w:lang w:val="en-CA"/>
              </w:rPr>
              <w:t xml:space="preserve">ead of </w:t>
            </w:r>
            <w:r w:rsidR="008C2F0F">
              <w:rPr>
                <w:lang w:val="en-CA"/>
              </w:rPr>
              <w:t>o</w:t>
            </w:r>
            <w:r w:rsidRPr="00676186">
              <w:rPr>
                <w:lang w:val="en-CA"/>
              </w:rPr>
              <w:t xml:space="preserve">ffice or </w:t>
            </w:r>
            <w:r w:rsidR="008C2F0F">
              <w:rPr>
                <w:lang w:val="en-CA"/>
              </w:rPr>
              <w:t>h</w:t>
            </w:r>
            <w:r w:rsidRPr="00676186">
              <w:rPr>
                <w:lang w:val="en-CA"/>
              </w:rPr>
              <w:t xml:space="preserve">ead of </w:t>
            </w:r>
            <w:r w:rsidR="008C2F0F">
              <w:rPr>
                <w:lang w:val="en-CA"/>
              </w:rPr>
              <w:t>d</w:t>
            </w:r>
            <w:r w:rsidRPr="00676186">
              <w:rPr>
                <w:lang w:val="en-CA"/>
              </w:rPr>
              <w:t xml:space="preserve">epartment, there is a lot you can do. Let’s start by looking at some specific actions you can take </w:t>
            </w:r>
            <w:r w:rsidR="00C37688" w:rsidRPr="00676186">
              <w:rPr>
                <w:lang w:val="en-CA"/>
              </w:rPr>
              <w:t>to prevent sexual exploitation and abuse</w:t>
            </w:r>
            <w:r w:rsidRPr="00676186">
              <w:rPr>
                <w:lang w:val="en-CA"/>
              </w:rPr>
              <w:t>.</w:t>
            </w:r>
          </w:p>
          <w:p w14:paraId="1223C89A" w14:textId="77777777" w:rsidR="00F4558A" w:rsidRPr="00676186" w:rsidRDefault="00C37688" w:rsidP="005A0598">
            <w:pPr>
              <w:rPr>
                <w:i/>
                <w:iCs/>
                <w:color w:val="1F497D" w:themeColor="text2"/>
                <w:lang w:val="en-CA"/>
              </w:rPr>
            </w:pPr>
            <w:r w:rsidRPr="00676186">
              <w:rPr>
                <w:i/>
                <w:iCs/>
                <w:color w:val="1F497D" w:themeColor="text2"/>
                <w:lang w:val="en-CA"/>
              </w:rPr>
              <w:t>Select an item to learn more.</w:t>
            </w:r>
          </w:p>
          <w:tbl>
            <w:tblPr>
              <w:tblStyle w:val="TableGrid"/>
              <w:tblW w:w="0" w:type="auto"/>
              <w:tblLayout w:type="fixed"/>
              <w:tblLook w:val="04A0" w:firstRow="1" w:lastRow="0" w:firstColumn="1" w:lastColumn="0" w:noHBand="0" w:noVBand="1"/>
            </w:tblPr>
            <w:tblGrid>
              <w:gridCol w:w="2933"/>
              <w:gridCol w:w="2934"/>
            </w:tblGrid>
            <w:tr w:rsidR="00C37688" w:rsidRPr="00676186" w14:paraId="0B0856E2" w14:textId="77777777" w:rsidTr="5ABFFCA5">
              <w:tc>
                <w:tcPr>
                  <w:tcW w:w="2933" w:type="dxa"/>
                </w:tcPr>
                <w:p w14:paraId="6F30EBC6" w14:textId="7E41B1DF" w:rsidR="00C37688" w:rsidRPr="00676186" w:rsidRDefault="00C37688" w:rsidP="005A0598">
                  <w:pPr>
                    <w:rPr>
                      <w:rFonts w:ascii="Microsoft Sans Serif" w:hAnsi="Microsoft Sans Serif" w:cs="Microsoft Sans Serif"/>
                      <w:sz w:val="17"/>
                      <w:szCs w:val="17"/>
                      <w:lang w:val="en-CA"/>
                    </w:rPr>
                  </w:pPr>
                  <w:r w:rsidRPr="00676186">
                    <w:rPr>
                      <w:lang w:val="en-CA"/>
                    </w:rPr>
                    <w:t xml:space="preserve">Be a role model </w:t>
                  </w:r>
                </w:p>
              </w:tc>
              <w:tc>
                <w:tcPr>
                  <w:tcW w:w="2934" w:type="dxa"/>
                </w:tcPr>
                <w:p w14:paraId="09A0632F" w14:textId="504C784D" w:rsidR="00E85C56" w:rsidRPr="00E85C56" w:rsidRDefault="00092724" w:rsidP="00E85C56">
                  <w:pPr>
                    <w:pStyle w:val="ListParagraph"/>
                    <w:rPr>
                      <w:lang w:val="en-CA"/>
                    </w:rPr>
                  </w:pPr>
                  <w:r w:rsidRPr="00092724">
                    <w:t>Lead by example</w:t>
                  </w:r>
                  <w:r w:rsidR="003E5B75">
                    <w:t>.</w:t>
                  </w:r>
                  <w:r w:rsidR="00E85C56">
                    <w:t xml:space="preserve"> </w:t>
                  </w:r>
                  <w:r w:rsidR="00E85C56" w:rsidRPr="00092724">
                    <w:t xml:space="preserve">Promote </w:t>
                  </w:r>
                  <w:r w:rsidR="00E85C56">
                    <w:t>a</w:t>
                  </w:r>
                  <w:r w:rsidR="00E85C56" w:rsidRPr="00092724">
                    <w:t xml:space="preserve"> zero-tolerance culture and set the tone from the top</w:t>
                  </w:r>
                  <w:r w:rsidR="00E85C56">
                    <w:t>.</w:t>
                  </w:r>
                  <w:r w:rsidR="00E85C56" w:rsidRPr="00092724">
                    <w:t xml:space="preserve"> </w:t>
                  </w:r>
                </w:p>
                <w:p w14:paraId="68B87B4D" w14:textId="068B9928" w:rsidR="00FC3867" w:rsidRPr="00E85C56" w:rsidRDefault="16881911" w:rsidP="00E85C56">
                  <w:pPr>
                    <w:pStyle w:val="ListParagraph"/>
                    <w:rPr>
                      <w:lang w:val="en-CA"/>
                    </w:rPr>
                  </w:pPr>
                  <w:r w:rsidRPr="2404C19C">
                    <w:rPr>
                      <w:lang w:val="en-CA"/>
                    </w:rPr>
                    <w:t xml:space="preserve">Make sure that </w:t>
                  </w:r>
                  <w:proofErr w:type="gramStart"/>
                  <w:r w:rsidRPr="2404C19C">
                    <w:rPr>
                      <w:lang w:val="en-CA"/>
                    </w:rPr>
                    <w:t>you</w:t>
                  </w:r>
                  <w:proofErr w:type="gramEnd"/>
                  <w:r w:rsidR="008C2F0F">
                    <w:rPr>
                      <w:lang w:val="en-CA"/>
                    </w:rPr>
                    <w:t xml:space="preserve"> </w:t>
                  </w:r>
                  <w:r w:rsidR="7095AECA" w:rsidRPr="2404C19C">
                    <w:rPr>
                      <w:lang w:val="en-CA"/>
                    </w:rPr>
                    <w:t>complete induction and refresher training sessions on the UN standards of conduct on sexual exploitation and abuse</w:t>
                  </w:r>
                  <w:r w:rsidR="455DB59C" w:rsidRPr="2404C19C">
                    <w:rPr>
                      <w:lang w:val="en-CA"/>
                    </w:rPr>
                    <w:t xml:space="preserve"> in a timely manner</w:t>
                  </w:r>
                  <w:r w:rsidR="32C6D68A" w:rsidRPr="2404C19C">
                    <w:rPr>
                      <w:lang w:val="en-CA"/>
                    </w:rPr>
                    <w:t>.</w:t>
                  </w:r>
                  <w:r w:rsidR="7095AECA" w:rsidRPr="2404C19C">
                    <w:rPr>
                      <w:lang w:val="en-CA"/>
                    </w:rPr>
                    <w:t xml:space="preserve"> </w:t>
                  </w:r>
                </w:p>
                <w:p w14:paraId="256738CC" w14:textId="12683DFB" w:rsidR="00E85C56" w:rsidRPr="00E85C56" w:rsidRDefault="16881911" w:rsidP="00E85C56">
                  <w:pPr>
                    <w:pStyle w:val="ListParagraph"/>
                    <w:rPr>
                      <w:lang w:val="en-CA"/>
                    </w:rPr>
                  </w:pPr>
                  <w:r w:rsidRPr="2404C19C">
                    <w:rPr>
                      <w:lang w:val="en-CA"/>
                    </w:rPr>
                    <w:t xml:space="preserve">Instil pride of purpose. Remind your </w:t>
                  </w:r>
                  <w:r w:rsidR="0C8F7B68" w:rsidRPr="2404C19C">
                    <w:rPr>
                      <w:lang w:val="en-CA"/>
                    </w:rPr>
                    <w:t>team</w:t>
                  </w:r>
                  <w:r w:rsidRPr="2404C19C">
                    <w:rPr>
                      <w:lang w:val="en-CA"/>
                    </w:rPr>
                    <w:t xml:space="preserve"> of the UN’s mission in the country and of the specific mandate of your organization. Reflect on that mission and mandate on a regular basis.</w:t>
                  </w:r>
                </w:p>
                <w:p w14:paraId="5B49F087" w14:textId="4BAC9020" w:rsidR="46FE4354" w:rsidRPr="00A462A2" w:rsidRDefault="46FE4354" w:rsidP="2404C19C">
                  <w:pPr>
                    <w:pStyle w:val="ListParagraph"/>
                    <w:rPr>
                      <w:sz w:val="17"/>
                      <w:szCs w:val="17"/>
                      <w:lang w:val="en-CA"/>
                    </w:rPr>
                  </w:pPr>
                  <w:r w:rsidRPr="2404C19C">
                    <w:rPr>
                      <w:lang w:val="en-CA"/>
                    </w:rPr>
                    <w:t>Create an open, inclusive team environment in which all team members feel empowered to speak up.</w:t>
                  </w:r>
                </w:p>
                <w:p w14:paraId="42D1F09C" w14:textId="77777777" w:rsidR="00C37688" w:rsidRPr="00676186" w:rsidRDefault="00C37688" w:rsidP="00A462A2">
                  <w:pPr>
                    <w:pStyle w:val="ListParagraph"/>
                    <w:numPr>
                      <w:ilvl w:val="0"/>
                      <w:numId w:val="0"/>
                    </w:numPr>
                    <w:ind w:left="720"/>
                    <w:rPr>
                      <w:lang w:val="en-CA"/>
                    </w:rPr>
                  </w:pPr>
                </w:p>
              </w:tc>
            </w:tr>
            <w:tr w:rsidR="00C37688" w:rsidRPr="00676186" w14:paraId="59023692" w14:textId="77777777" w:rsidTr="5ABFFCA5">
              <w:tc>
                <w:tcPr>
                  <w:tcW w:w="2933" w:type="dxa"/>
                </w:tcPr>
                <w:p w14:paraId="16518DF9" w14:textId="69A34EC4" w:rsidR="00C37688" w:rsidRPr="00676186" w:rsidRDefault="00F52313" w:rsidP="00626502">
                  <w:pPr>
                    <w:rPr>
                      <w:lang w:val="en-CA"/>
                    </w:rPr>
                  </w:pPr>
                  <w:r>
                    <w:rPr>
                      <w:lang w:val="en-CA"/>
                    </w:rPr>
                    <w:t xml:space="preserve">Require </w:t>
                  </w:r>
                  <w:r w:rsidR="00050E4E">
                    <w:rPr>
                      <w:lang w:val="en-CA"/>
                    </w:rPr>
                    <w:t>mandatory and ongoing learning</w:t>
                  </w:r>
                </w:p>
              </w:tc>
              <w:tc>
                <w:tcPr>
                  <w:tcW w:w="2934" w:type="dxa"/>
                </w:tcPr>
                <w:p w14:paraId="0322A8A6" w14:textId="13299929" w:rsidR="00375D9D" w:rsidRDefault="00BC2756" w:rsidP="003E5B75">
                  <w:pPr>
                    <w:pStyle w:val="ListParagraph"/>
                  </w:pPr>
                  <w:r w:rsidRPr="003E5B75">
                    <w:t xml:space="preserve">Ensure all </w:t>
                  </w:r>
                  <w:r w:rsidR="0028122A">
                    <w:t xml:space="preserve">your </w:t>
                  </w:r>
                  <w:r w:rsidR="00634FF8">
                    <w:t>personnel</w:t>
                  </w:r>
                  <w:r>
                    <w:t xml:space="preserve"> </w:t>
                  </w:r>
                  <w:r w:rsidRPr="003E5B75">
                    <w:t xml:space="preserve">complete </w:t>
                  </w:r>
                  <w:r>
                    <w:t xml:space="preserve">this </w:t>
                  </w:r>
                  <w:r>
                    <w:lastRenderedPageBreak/>
                    <w:t xml:space="preserve">mandatory online </w:t>
                  </w:r>
                  <w:r w:rsidRPr="003E5B75">
                    <w:t>training</w:t>
                  </w:r>
                  <w:r w:rsidR="00634FF8">
                    <w:t>.</w:t>
                  </w:r>
                </w:p>
                <w:p w14:paraId="0912AAB1" w14:textId="72EB5C2E" w:rsidR="007401C4" w:rsidRDefault="006465E3" w:rsidP="007401C4">
                  <w:pPr>
                    <w:pStyle w:val="ListParagraph"/>
                  </w:pPr>
                  <w:r>
                    <w:t xml:space="preserve">Ensure </w:t>
                  </w:r>
                  <w:r w:rsidR="00D15AE5">
                    <w:t xml:space="preserve">continuous </w:t>
                  </w:r>
                  <w:r w:rsidR="00854E55">
                    <w:t>awareness raising and create opportunities to discuss</w:t>
                  </w:r>
                  <w:r w:rsidR="00AE1185">
                    <w:t xml:space="preserve"> SEA and its consequences. </w:t>
                  </w:r>
                </w:p>
                <w:p w14:paraId="51C04ACB" w14:textId="76565DC8" w:rsidR="00C37688" w:rsidRPr="007401C4" w:rsidRDefault="00C37688" w:rsidP="007401C4">
                  <w:pPr>
                    <w:pStyle w:val="ListParagraph"/>
                    <w:numPr>
                      <w:ilvl w:val="0"/>
                      <w:numId w:val="0"/>
                    </w:numPr>
                    <w:ind w:left="720"/>
                    <w:rPr>
                      <w:rFonts w:ascii="Microsoft Sans Serif" w:hAnsi="Microsoft Sans Serif" w:cs="Microsoft Sans Serif"/>
                      <w:sz w:val="17"/>
                      <w:szCs w:val="17"/>
                      <w:lang w:val="en-CA"/>
                    </w:rPr>
                  </w:pPr>
                </w:p>
              </w:tc>
            </w:tr>
            <w:tr w:rsidR="00C37688" w:rsidRPr="00676186" w14:paraId="7E65DA14" w14:textId="77777777" w:rsidTr="5ABFFCA5">
              <w:tc>
                <w:tcPr>
                  <w:tcW w:w="2933" w:type="dxa"/>
                </w:tcPr>
                <w:p w14:paraId="44F45D4D" w14:textId="5F0F18F7" w:rsidR="00C37688" w:rsidRPr="00676186" w:rsidRDefault="00092724" w:rsidP="00092724">
                  <w:pPr>
                    <w:rPr>
                      <w:rFonts w:ascii="Microsoft Sans Serif" w:hAnsi="Microsoft Sans Serif"/>
                      <w:lang w:val="en-CA"/>
                    </w:rPr>
                  </w:pPr>
                  <w:r>
                    <w:rPr>
                      <w:lang w:val="en-CA"/>
                    </w:rPr>
                    <w:lastRenderedPageBreak/>
                    <w:t>Report allegations promptly</w:t>
                  </w:r>
                </w:p>
              </w:tc>
              <w:tc>
                <w:tcPr>
                  <w:tcW w:w="2934" w:type="dxa"/>
                </w:tcPr>
                <w:p w14:paraId="6DAC19C7" w14:textId="24B65FBA" w:rsidR="00C37688" w:rsidRPr="003E5B75" w:rsidRDefault="3FC72E11" w:rsidP="00984A9F">
                  <w:pPr>
                    <w:pStyle w:val="ListParagraph"/>
                    <w:numPr>
                      <w:ilvl w:val="0"/>
                      <w:numId w:val="44"/>
                    </w:numPr>
                  </w:pPr>
                  <w:r w:rsidRPr="5ABFFCA5">
                    <w:rPr>
                      <w:lang w:val="en-CA"/>
                    </w:rPr>
                    <w:t xml:space="preserve">Make it clear to your </w:t>
                  </w:r>
                  <w:r w:rsidR="6C01C340" w:rsidRPr="5ABFFCA5">
                    <w:rPr>
                      <w:lang w:val="en-CA"/>
                    </w:rPr>
                    <w:t>personnel</w:t>
                  </w:r>
                  <w:r w:rsidRPr="5ABFFCA5">
                    <w:rPr>
                      <w:lang w:val="en-CA"/>
                    </w:rPr>
                    <w:t xml:space="preserve"> that you will not turn a blind eye and ignore suspicions, concerns, rumours or complaints of sexual exploitation and abuse and that you will take swift and decisive action if such reports are made to you.</w:t>
                  </w:r>
                </w:p>
              </w:tc>
            </w:tr>
            <w:tr w:rsidR="00C37688" w:rsidRPr="00676186" w14:paraId="5E59C4A8" w14:textId="77777777" w:rsidTr="5ABFFCA5">
              <w:tc>
                <w:tcPr>
                  <w:tcW w:w="2933" w:type="dxa"/>
                </w:tcPr>
                <w:p w14:paraId="246C3BF6" w14:textId="5EDD0351" w:rsidR="00C37688" w:rsidRPr="00676186" w:rsidRDefault="003E5B75" w:rsidP="003E5B75">
                  <w:pPr>
                    <w:rPr>
                      <w:rFonts w:ascii="Microsoft Sans Serif" w:hAnsi="Microsoft Sans Serif"/>
                      <w:lang w:val="en-CA"/>
                    </w:rPr>
                  </w:pPr>
                  <w:r>
                    <w:rPr>
                      <w:lang w:val="en-CA"/>
                    </w:rPr>
                    <w:t>Ensure due diligence of partners</w:t>
                  </w:r>
                </w:p>
              </w:tc>
              <w:tc>
                <w:tcPr>
                  <w:tcW w:w="2934" w:type="dxa"/>
                </w:tcPr>
                <w:p w14:paraId="10F232C7" w14:textId="77777777" w:rsidR="003E5B75" w:rsidRPr="003E5B75" w:rsidRDefault="003E5B75" w:rsidP="003E5B75">
                  <w:pPr>
                    <w:pStyle w:val="ListParagraph"/>
                  </w:pPr>
                  <w:r w:rsidRPr="003E5B75">
                    <w:t>Ensure all necessary actions are taken for partners’ compliance with PSEA requirements.</w:t>
                  </w:r>
                </w:p>
                <w:p w14:paraId="6745083C" w14:textId="77777777" w:rsidR="00C37688" w:rsidRPr="003E5B75" w:rsidRDefault="00C37688" w:rsidP="003E5B75"/>
              </w:tc>
            </w:tr>
            <w:tr w:rsidR="003E5B75" w:rsidRPr="00676186" w14:paraId="61E4EFB8" w14:textId="77777777" w:rsidTr="5ABFFCA5">
              <w:tc>
                <w:tcPr>
                  <w:tcW w:w="2933" w:type="dxa"/>
                </w:tcPr>
                <w:p w14:paraId="56A1D98B" w14:textId="7A5E9393" w:rsidR="003E5B75" w:rsidRDefault="007401C4" w:rsidP="003E5B75">
                  <w:pPr>
                    <w:rPr>
                      <w:lang w:val="en-CA"/>
                    </w:rPr>
                  </w:pPr>
                  <w:r>
                    <w:rPr>
                      <w:lang w:val="en-CA"/>
                    </w:rPr>
                    <w:t>Ensure clear governance structures</w:t>
                  </w:r>
                </w:p>
              </w:tc>
              <w:tc>
                <w:tcPr>
                  <w:tcW w:w="2934" w:type="dxa"/>
                </w:tcPr>
                <w:p w14:paraId="0E25C1AA" w14:textId="1D789CE1" w:rsidR="007401C4" w:rsidRDefault="007401C4" w:rsidP="007401C4">
                  <w:pPr>
                    <w:pStyle w:val="ListParagraph"/>
                  </w:pPr>
                  <w:r>
                    <w:t>Ensure appropriate governance structures are in place in your office to discharge PSEA accountabilities</w:t>
                  </w:r>
                  <w:r w:rsidR="00D952AA">
                    <w:t>.</w:t>
                  </w:r>
                  <w:r>
                    <w:t xml:space="preserve"> </w:t>
                  </w:r>
                </w:p>
                <w:p w14:paraId="5171EAF5" w14:textId="59886DF7" w:rsidR="007401C4" w:rsidRDefault="007401C4" w:rsidP="007401C4">
                  <w:pPr>
                    <w:pStyle w:val="ListParagraph"/>
                  </w:pPr>
                  <w:r>
                    <w:t xml:space="preserve">Ensure </w:t>
                  </w:r>
                  <w:r w:rsidR="009018AF">
                    <w:t>your office aligns with and contributes to UN system-wide requirements and actions.</w:t>
                  </w:r>
                </w:p>
                <w:p w14:paraId="77CB4330" w14:textId="3F8AA4D9" w:rsidR="00050E4E" w:rsidRDefault="00050E4E">
                  <w:pPr>
                    <w:pStyle w:val="ListParagraph"/>
                  </w:pPr>
                  <w:r>
                    <w:lastRenderedPageBreak/>
                    <w:t xml:space="preserve">Appoint a PSEA </w:t>
                  </w:r>
                  <w:r w:rsidR="002076EC">
                    <w:t>F</w:t>
                  </w:r>
                  <w:r>
                    <w:t xml:space="preserve">ocal </w:t>
                  </w:r>
                  <w:r w:rsidR="002076EC">
                    <w:t>P</w:t>
                  </w:r>
                  <w:r>
                    <w:t>oint within your office/department.</w:t>
                  </w:r>
                </w:p>
                <w:p w14:paraId="1A2393AC" w14:textId="77777777" w:rsidR="003E5B75" w:rsidRPr="003E5B75" w:rsidRDefault="003E5B75" w:rsidP="007401C4">
                  <w:pPr>
                    <w:ind w:left="360"/>
                  </w:pPr>
                </w:p>
              </w:tc>
            </w:tr>
          </w:tbl>
          <w:p w14:paraId="28D23957" w14:textId="1CB2CB09" w:rsidR="00C37688" w:rsidRPr="00676186" w:rsidRDefault="00C37688" w:rsidP="005A0598">
            <w:pPr>
              <w:rPr>
                <w:lang w:val="en-CA"/>
              </w:rPr>
            </w:pPr>
          </w:p>
        </w:tc>
        <w:tc>
          <w:tcPr>
            <w:tcW w:w="1432" w:type="pct"/>
            <w:shd w:val="clear" w:color="auto" w:fill="auto"/>
            <w:vAlign w:val="center"/>
          </w:tcPr>
          <w:p w14:paraId="79201CD2" w14:textId="396F58FF" w:rsidR="00657F64" w:rsidRPr="00676186" w:rsidRDefault="00657F64" w:rsidP="00995A5C">
            <w:pPr>
              <w:pStyle w:val="Normal2"/>
              <w:rPr>
                <w:lang w:val="en-CA"/>
              </w:rPr>
            </w:pPr>
          </w:p>
        </w:tc>
        <w:tc>
          <w:tcPr>
            <w:tcW w:w="447" w:type="pct"/>
          </w:tcPr>
          <w:p w14:paraId="13E389B2" w14:textId="77777777" w:rsidR="00657F64" w:rsidRPr="00676186" w:rsidRDefault="00657F64" w:rsidP="00657F64">
            <w:pPr>
              <w:pStyle w:val="Normal2"/>
              <w:rPr>
                <w:lang w:val="en-CA"/>
              </w:rPr>
            </w:pPr>
          </w:p>
        </w:tc>
      </w:tr>
      <w:tr w:rsidR="00660D98" w:rsidRPr="00676186" w14:paraId="50DC80CE" w14:textId="77777777" w:rsidTr="5ABFFCA5">
        <w:trPr>
          <w:cantSplit/>
          <w:trHeight w:val="490"/>
        </w:trPr>
        <w:tc>
          <w:tcPr>
            <w:tcW w:w="285" w:type="pct"/>
            <w:shd w:val="clear" w:color="auto" w:fill="auto"/>
            <w:vAlign w:val="center"/>
          </w:tcPr>
          <w:p w14:paraId="58106076" w14:textId="5A7D0285" w:rsidR="00660D98" w:rsidRPr="00676186" w:rsidRDefault="00E5693F" w:rsidP="00657F64">
            <w:pPr>
              <w:pStyle w:val="Normal2"/>
              <w:jc w:val="center"/>
              <w:rPr>
                <w:lang w:val="en-CA"/>
              </w:rPr>
            </w:pPr>
            <w:r w:rsidRPr="00676186">
              <w:rPr>
                <w:lang w:val="en-CA"/>
              </w:rPr>
              <w:lastRenderedPageBreak/>
              <w:t>1.5</w:t>
            </w:r>
          </w:p>
        </w:tc>
        <w:tc>
          <w:tcPr>
            <w:tcW w:w="562" w:type="pct"/>
            <w:shd w:val="clear" w:color="auto" w:fill="auto"/>
            <w:vAlign w:val="center"/>
          </w:tcPr>
          <w:p w14:paraId="7179D686" w14:textId="77777777" w:rsidR="00660D98" w:rsidRPr="00676186" w:rsidRDefault="00612A82" w:rsidP="00660D98">
            <w:pPr>
              <w:pStyle w:val="Normal2"/>
              <w:rPr>
                <w:color w:val="auto"/>
                <w:lang w:val="en-CA"/>
              </w:rPr>
            </w:pPr>
            <w:sdt>
              <w:sdtPr>
                <w:rPr>
                  <w:color w:val="auto"/>
                  <w:lang w:val="en-CA"/>
                </w:rPr>
                <w:alias w:val="Type"/>
                <w:tag w:val="Type"/>
                <w:id w:val="-859961233"/>
                <w:placeholder>
                  <w:docPart w:val="99BAECEF183B4192A3E46B3BF73E0840"/>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660D98" w:rsidRPr="00676186">
                  <w:rPr>
                    <w:color w:val="auto"/>
                    <w:lang w:val="en-CA"/>
                  </w:rPr>
                  <w:t>Text - Paragraph with Heading</w:t>
                </w:r>
              </w:sdtContent>
            </w:sdt>
          </w:p>
          <w:p w14:paraId="6DBCCAAB" w14:textId="77777777" w:rsidR="00660D98" w:rsidRPr="00676186" w:rsidRDefault="00660D98" w:rsidP="00375504">
            <w:pPr>
              <w:pStyle w:val="Normal2"/>
              <w:rPr>
                <w:lang w:val="en-CA"/>
              </w:rPr>
            </w:pPr>
          </w:p>
          <w:p w14:paraId="07516484" w14:textId="78BF9878" w:rsidR="003569D1" w:rsidRPr="00676186" w:rsidRDefault="00612A82" w:rsidP="00375504">
            <w:pPr>
              <w:pStyle w:val="Normal2"/>
              <w:rPr>
                <w:lang w:val="en-CA"/>
              </w:rPr>
            </w:pPr>
            <w:sdt>
              <w:sdtPr>
                <w:rPr>
                  <w:color w:val="auto"/>
                  <w:lang w:val="en-CA"/>
                </w:rPr>
                <w:alias w:val="Type"/>
                <w:tag w:val="Type"/>
                <w:id w:val="-43064375"/>
                <w:placeholder>
                  <w:docPart w:val="8C2F009AC33B4882B92A740DC1873CC8"/>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1F2419" w:rsidRPr="00676186">
                  <w:rPr>
                    <w:color w:val="auto"/>
                    <w:lang w:val="en-CA"/>
                  </w:rPr>
                  <w:t>Interactive - Tabs</w:t>
                </w:r>
              </w:sdtContent>
            </w:sdt>
          </w:p>
        </w:tc>
        <w:tc>
          <w:tcPr>
            <w:tcW w:w="2274" w:type="pct"/>
            <w:shd w:val="clear" w:color="auto" w:fill="auto"/>
          </w:tcPr>
          <w:p w14:paraId="1EC9C479" w14:textId="77777777" w:rsidR="005E3D2C" w:rsidRPr="00676186" w:rsidRDefault="005E3D2C" w:rsidP="005E3D2C">
            <w:pPr>
              <w:pStyle w:val="Textheader"/>
              <w:rPr>
                <w:lang w:val="en-CA"/>
              </w:rPr>
            </w:pPr>
            <w:r w:rsidRPr="00676186">
              <w:rPr>
                <w:lang w:val="en-CA"/>
              </w:rPr>
              <w:t>Report allegations immediately</w:t>
            </w:r>
          </w:p>
          <w:p w14:paraId="04F9C35F" w14:textId="077331BD" w:rsidR="005E3D2C" w:rsidRPr="00676186" w:rsidRDefault="005E3D2C" w:rsidP="00DD58CB">
            <w:pPr>
              <w:rPr>
                <w:rFonts w:ascii="Microsoft Sans Serif" w:hAnsi="Microsoft Sans Serif" w:cs="Microsoft Sans Serif"/>
                <w:sz w:val="17"/>
                <w:szCs w:val="17"/>
                <w:lang w:val="en-CA"/>
              </w:rPr>
            </w:pPr>
            <w:r w:rsidRPr="2404C19C">
              <w:rPr>
                <w:lang w:val="en-CA"/>
              </w:rPr>
              <w:t>Now that you know what specific actions you can take to prevent sexual exploitation and abuse, let’s find out more about what you should do when you have reason to believe that the UN standards of conduct on sexual exploitation and abuse have been violated.</w:t>
            </w:r>
          </w:p>
          <w:p w14:paraId="6FC6420A" w14:textId="1EEB4A70" w:rsidR="007D7261" w:rsidRPr="00676186" w:rsidRDefault="005E3D2C" w:rsidP="00F11526">
            <w:pPr>
              <w:rPr>
                <w:i/>
                <w:iCs/>
                <w:color w:val="1F497D" w:themeColor="text2"/>
                <w:lang w:val="en-CA"/>
              </w:rPr>
            </w:pPr>
            <w:r w:rsidRPr="00676186">
              <w:rPr>
                <w:i/>
                <w:iCs/>
                <w:color w:val="1F497D" w:themeColor="text2"/>
                <w:lang w:val="en-CA"/>
              </w:rPr>
              <w:t>Select an item to learn more.</w:t>
            </w:r>
          </w:p>
          <w:tbl>
            <w:tblPr>
              <w:tblStyle w:val="TableGrid"/>
              <w:tblW w:w="0" w:type="auto"/>
              <w:tblLayout w:type="fixed"/>
              <w:tblLook w:val="04A0" w:firstRow="1" w:lastRow="0" w:firstColumn="1" w:lastColumn="0" w:noHBand="0" w:noVBand="1"/>
            </w:tblPr>
            <w:tblGrid>
              <w:gridCol w:w="2933"/>
              <w:gridCol w:w="2934"/>
            </w:tblGrid>
            <w:tr w:rsidR="005E3D2C" w:rsidRPr="00676186" w14:paraId="54D7C874" w14:textId="77777777" w:rsidTr="5ABFFCA5">
              <w:tc>
                <w:tcPr>
                  <w:tcW w:w="2933" w:type="dxa"/>
                </w:tcPr>
                <w:p w14:paraId="2C947FB9" w14:textId="77777777" w:rsidR="005E3D2C" w:rsidRPr="00676186" w:rsidRDefault="005E3D2C" w:rsidP="005E3D2C">
                  <w:pPr>
                    <w:rPr>
                      <w:b/>
                      <w:bCs/>
                      <w:lang w:val="en-CA"/>
                    </w:rPr>
                  </w:pPr>
                  <w:r w:rsidRPr="00676186">
                    <w:rPr>
                      <w:b/>
                      <w:bCs/>
                      <w:lang w:val="en-CA"/>
                    </w:rPr>
                    <w:t xml:space="preserve">Do </w:t>
                  </w:r>
                  <w:r w:rsidRPr="0084260F">
                    <w:rPr>
                      <w:b/>
                      <w:bCs/>
                      <w:lang w:val="en-CA"/>
                    </w:rPr>
                    <w:t>not</w:t>
                  </w:r>
                  <w:r w:rsidRPr="00676186">
                    <w:rPr>
                      <w:b/>
                      <w:bCs/>
                      <w:lang w:val="en-CA"/>
                    </w:rPr>
                    <w:t xml:space="preserve"> wait.  </w:t>
                  </w:r>
                </w:p>
                <w:p w14:paraId="5BB3A30B" w14:textId="77777777" w:rsidR="005E3D2C" w:rsidRPr="00676186" w:rsidRDefault="005E3D2C" w:rsidP="00E66B42">
                  <w:pPr>
                    <w:autoSpaceDE w:val="0"/>
                    <w:autoSpaceDN w:val="0"/>
                    <w:adjustRightInd w:val="0"/>
                    <w:rPr>
                      <w:lang w:val="en-CA"/>
                    </w:rPr>
                  </w:pPr>
                </w:p>
              </w:tc>
              <w:tc>
                <w:tcPr>
                  <w:tcW w:w="2934" w:type="dxa"/>
                </w:tcPr>
                <w:p w14:paraId="263681E5" w14:textId="04590D6F" w:rsidR="005E3D2C" w:rsidRPr="00676186" w:rsidRDefault="005E3D2C" w:rsidP="005E3D2C">
                  <w:pPr>
                    <w:autoSpaceDE w:val="0"/>
                    <w:autoSpaceDN w:val="0"/>
                    <w:adjustRightInd w:val="0"/>
                    <w:rPr>
                      <w:rFonts w:ascii="Microsoft Sans Serif" w:hAnsi="Microsoft Sans Serif" w:cs="Microsoft Sans Serif"/>
                      <w:sz w:val="17"/>
                      <w:szCs w:val="17"/>
                      <w:lang w:val="en-CA"/>
                    </w:rPr>
                  </w:pPr>
                  <w:r w:rsidRPr="2404C19C">
                    <w:rPr>
                      <w:rFonts w:cs="Calibri"/>
                      <w:lang w:val="en-CA"/>
                    </w:rPr>
                    <w:t xml:space="preserve">Report allegations, concerns or suspicions of sexual exploitation and abuse by </w:t>
                  </w:r>
                  <w:r w:rsidR="00FF6337">
                    <w:rPr>
                      <w:rFonts w:cs="Calibri"/>
                      <w:lang w:val="en-CA"/>
                    </w:rPr>
                    <w:t xml:space="preserve">UN personnel and </w:t>
                  </w:r>
                  <w:r w:rsidR="0044665C">
                    <w:rPr>
                      <w:rFonts w:cs="Calibri"/>
                      <w:lang w:val="en-CA"/>
                    </w:rPr>
                    <w:t>fellow workers</w:t>
                  </w:r>
                  <w:r w:rsidRPr="2404C19C">
                    <w:rPr>
                      <w:rFonts w:cs="Calibri"/>
                      <w:lang w:val="en-CA"/>
                    </w:rPr>
                    <w:t xml:space="preserve"> immediately to the </w:t>
                  </w:r>
                  <w:r w:rsidR="00D07103" w:rsidRPr="2404C19C">
                    <w:rPr>
                      <w:rFonts w:cs="Calibri"/>
                      <w:lang w:val="en-CA"/>
                    </w:rPr>
                    <w:t xml:space="preserve">designated </w:t>
                  </w:r>
                  <w:r w:rsidRPr="2404C19C">
                    <w:rPr>
                      <w:rFonts w:cs="Calibri"/>
                      <w:lang w:val="en-CA"/>
                    </w:rPr>
                    <w:t>UN</w:t>
                  </w:r>
                  <w:r w:rsidR="7CC74344" w:rsidRPr="2404C19C">
                    <w:rPr>
                      <w:rFonts w:cs="Calibri"/>
                      <w:lang w:val="en-CA"/>
                    </w:rPr>
                    <w:t xml:space="preserve"> entity</w:t>
                  </w:r>
                  <w:r w:rsidRPr="2404C19C">
                    <w:rPr>
                      <w:rFonts w:cs="Calibri"/>
                      <w:lang w:val="en-CA"/>
                    </w:rPr>
                    <w:t xml:space="preserve">. </w:t>
                  </w:r>
                </w:p>
                <w:p w14:paraId="6ACFEC44" w14:textId="77777777" w:rsidR="00B1294D" w:rsidRPr="00676186" w:rsidRDefault="005E3D2C" w:rsidP="00B1294D">
                  <w:pPr>
                    <w:rPr>
                      <w:lang w:val="en-CA"/>
                    </w:rPr>
                  </w:pPr>
                  <w:r w:rsidRPr="00676186">
                    <w:rPr>
                      <w:lang w:val="en-CA"/>
                    </w:rPr>
                    <w:t>For example, you may have a suspicion because of a rumour you have heard, or you may have received a formal complaint by a member of the local population. Forward this to our investigators immediately for review.</w:t>
                  </w:r>
                </w:p>
                <w:p w14:paraId="1DAFBA9E" w14:textId="4C2A8C56" w:rsidR="005E3D2C" w:rsidRPr="00676186" w:rsidRDefault="005E3D2C" w:rsidP="00B1294D">
                  <w:pPr>
                    <w:rPr>
                      <w:rFonts w:ascii="Microsoft Sans Serif" w:hAnsi="Microsoft Sans Serif" w:cs="Microsoft Sans Serif"/>
                      <w:sz w:val="17"/>
                      <w:szCs w:val="17"/>
                      <w:lang w:val="en-CA"/>
                    </w:rPr>
                  </w:pPr>
                  <w:r w:rsidRPr="00676186">
                    <w:rPr>
                      <w:lang w:val="en-CA"/>
                    </w:rPr>
                    <w:t>If you turn a blind eye and ignore potential or actual sexual exploitation and abuse, then serious harm may continue without anyone being held accountable. Failing to report sexual exploitation and abuse may result in disciplinary proceedings for misconduct or other administrative actions.</w:t>
                  </w:r>
                </w:p>
                <w:p w14:paraId="1582C54D" w14:textId="77777777" w:rsidR="005E3D2C" w:rsidRPr="00676186" w:rsidRDefault="005E3D2C" w:rsidP="00E66B42">
                  <w:pPr>
                    <w:autoSpaceDE w:val="0"/>
                    <w:autoSpaceDN w:val="0"/>
                    <w:adjustRightInd w:val="0"/>
                    <w:rPr>
                      <w:lang w:val="en-CA"/>
                    </w:rPr>
                  </w:pPr>
                </w:p>
              </w:tc>
            </w:tr>
            <w:tr w:rsidR="005E3D2C" w:rsidRPr="00676186" w14:paraId="1C9E0BB4" w14:textId="77777777" w:rsidTr="5ABFFCA5">
              <w:tc>
                <w:tcPr>
                  <w:tcW w:w="2933" w:type="dxa"/>
                </w:tcPr>
                <w:p w14:paraId="7531EDCB" w14:textId="3EBB85EA" w:rsidR="005E3D2C" w:rsidRPr="00676186" w:rsidRDefault="00B1294D" w:rsidP="00B1294D">
                  <w:pPr>
                    <w:rPr>
                      <w:b/>
                      <w:bCs/>
                      <w:lang w:val="en-CA"/>
                    </w:rPr>
                  </w:pPr>
                  <w:r w:rsidRPr="00676186">
                    <w:rPr>
                      <w:b/>
                      <w:bCs/>
                      <w:lang w:val="en-CA"/>
                    </w:rPr>
                    <w:t xml:space="preserve">Do </w:t>
                  </w:r>
                  <w:r w:rsidRPr="00A352E0">
                    <w:rPr>
                      <w:b/>
                      <w:bCs/>
                      <w:lang w:val="en-CA"/>
                    </w:rPr>
                    <w:t>not</w:t>
                  </w:r>
                  <w:r w:rsidRPr="00676186">
                    <w:rPr>
                      <w:b/>
                      <w:bCs/>
                      <w:lang w:val="en-CA"/>
                    </w:rPr>
                    <w:t xml:space="preserve"> resolve.</w:t>
                  </w:r>
                </w:p>
              </w:tc>
              <w:tc>
                <w:tcPr>
                  <w:tcW w:w="2934" w:type="dxa"/>
                </w:tcPr>
                <w:p w14:paraId="0F8DE499" w14:textId="29065BC4" w:rsidR="00B314A2" w:rsidRPr="00676186" w:rsidRDefault="00B1294D" w:rsidP="00B314A2">
                  <w:pPr>
                    <w:rPr>
                      <w:rFonts w:ascii="Microsoft Sans Serif" w:hAnsi="Microsoft Sans Serif" w:cs="Microsoft Sans Serif"/>
                      <w:sz w:val="17"/>
                      <w:szCs w:val="17"/>
                      <w:lang w:val="en-CA"/>
                    </w:rPr>
                  </w:pPr>
                  <w:r w:rsidRPr="2404C19C">
                    <w:rPr>
                      <w:lang w:val="en-CA"/>
                    </w:rPr>
                    <w:t xml:space="preserve">Do not try to resolve the issue yourself. </w:t>
                  </w:r>
                </w:p>
                <w:p w14:paraId="47C8BB4D" w14:textId="73FB3B00" w:rsidR="00B1294D" w:rsidRPr="00676186" w:rsidRDefault="00B1294D" w:rsidP="00B1294D">
                  <w:pPr>
                    <w:rPr>
                      <w:lang w:val="en-CA"/>
                    </w:rPr>
                  </w:pPr>
                </w:p>
                <w:p w14:paraId="177C74EB" w14:textId="52E40135" w:rsidR="005E3D2C" w:rsidRPr="00676186" w:rsidRDefault="00B1294D" w:rsidP="00A462A2">
                  <w:pPr>
                    <w:rPr>
                      <w:lang w:val="en-CA"/>
                    </w:rPr>
                  </w:pPr>
                  <w:r w:rsidRPr="5ABFFCA5">
                    <w:rPr>
                      <w:lang w:val="en-CA"/>
                    </w:rPr>
                    <w:lastRenderedPageBreak/>
                    <w:t xml:space="preserve">For example, do not try to mediate between your </w:t>
                  </w:r>
                  <w:r w:rsidR="49BF7CCB" w:rsidRPr="5ABFFCA5">
                    <w:rPr>
                      <w:lang w:val="en-CA"/>
                    </w:rPr>
                    <w:t>personnel</w:t>
                  </w:r>
                  <w:r w:rsidRPr="5ABFFCA5">
                    <w:rPr>
                      <w:lang w:val="en-CA"/>
                    </w:rPr>
                    <w:t xml:space="preserve"> and the alleged victim(s) and their families or broker a joint solution</w:t>
                  </w:r>
                  <w:r w:rsidR="00367C27">
                    <w:rPr>
                      <w:lang w:val="en-CA"/>
                    </w:rPr>
                    <w:t>.</w:t>
                  </w:r>
                </w:p>
              </w:tc>
            </w:tr>
            <w:tr w:rsidR="005E3D2C" w:rsidRPr="00676186" w14:paraId="3F32E566" w14:textId="77777777" w:rsidTr="5ABFFCA5">
              <w:tc>
                <w:tcPr>
                  <w:tcW w:w="2933" w:type="dxa"/>
                </w:tcPr>
                <w:p w14:paraId="7633B1EF" w14:textId="2583677B" w:rsidR="005E3D2C" w:rsidRPr="00676186" w:rsidRDefault="00B1294D" w:rsidP="00E66B42">
                  <w:pPr>
                    <w:autoSpaceDE w:val="0"/>
                    <w:autoSpaceDN w:val="0"/>
                    <w:adjustRightInd w:val="0"/>
                    <w:rPr>
                      <w:b/>
                      <w:bCs/>
                      <w:lang w:val="en-CA"/>
                    </w:rPr>
                  </w:pPr>
                  <w:r w:rsidRPr="00676186">
                    <w:rPr>
                      <w:b/>
                      <w:bCs/>
                      <w:lang w:val="en-CA"/>
                    </w:rPr>
                    <w:lastRenderedPageBreak/>
                    <w:t xml:space="preserve">Do </w:t>
                  </w:r>
                  <w:r w:rsidRPr="00A352E0">
                    <w:rPr>
                      <w:b/>
                      <w:bCs/>
                      <w:lang w:val="en-CA"/>
                    </w:rPr>
                    <w:t>not</w:t>
                  </w:r>
                  <w:r w:rsidRPr="00676186">
                    <w:rPr>
                      <w:b/>
                      <w:bCs/>
                      <w:lang w:val="en-CA"/>
                    </w:rPr>
                    <w:t xml:space="preserve"> investigate.</w:t>
                  </w:r>
                </w:p>
              </w:tc>
              <w:tc>
                <w:tcPr>
                  <w:tcW w:w="2934" w:type="dxa"/>
                </w:tcPr>
                <w:p w14:paraId="5A3DDF1D" w14:textId="4E50358B" w:rsidR="00B1294D" w:rsidRPr="00676186" w:rsidRDefault="00B1294D" w:rsidP="00B1294D">
                  <w:pPr>
                    <w:rPr>
                      <w:rFonts w:ascii="Microsoft Sans Serif" w:hAnsi="Microsoft Sans Serif" w:cs="Microsoft Sans Serif"/>
                      <w:sz w:val="17"/>
                      <w:szCs w:val="17"/>
                      <w:lang w:val="en-CA"/>
                    </w:rPr>
                  </w:pPr>
                  <w:r w:rsidRPr="5ABFFCA5">
                    <w:rPr>
                      <w:lang w:val="en-CA"/>
                    </w:rPr>
                    <w:t xml:space="preserve">Do not try to find out if the allegation involving </w:t>
                  </w:r>
                  <w:r w:rsidR="1B6E98DD" w:rsidRPr="5ABFFCA5">
                    <w:rPr>
                      <w:lang w:val="en-CA"/>
                    </w:rPr>
                    <w:t xml:space="preserve">UN personnel or fellow workers </w:t>
                  </w:r>
                  <w:r w:rsidRPr="5ABFFCA5">
                    <w:rPr>
                      <w:lang w:val="en-CA"/>
                    </w:rPr>
                    <w:t>is true. That is the job of an investigation.</w:t>
                  </w:r>
                </w:p>
                <w:p w14:paraId="64719DA5" w14:textId="4784705A" w:rsidR="00B1294D" w:rsidRPr="00676186" w:rsidRDefault="00B1294D" w:rsidP="00B1294D">
                  <w:pPr>
                    <w:rPr>
                      <w:rFonts w:ascii="Microsoft Sans Serif" w:hAnsi="Microsoft Sans Serif" w:cs="Microsoft Sans Serif"/>
                      <w:sz w:val="17"/>
                      <w:szCs w:val="17"/>
                      <w:lang w:val="en-CA"/>
                    </w:rPr>
                  </w:pPr>
                  <w:r w:rsidRPr="2404C19C">
                    <w:rPr>
                      <w:lang w:val="en-CA"/>
                    </w:rPr>
                    <w:t>For example, do not try to interview the alleged victim and alleged perpetrator to find out if the allegation seems to be credible.</w:t>
                  </w:r>
                </w:p>
                <w:p w14:paraId="383E0AD8" w14:textId="77777777" w:rsidR="005E3D2C" w:rsidRPr="00676186" w:rsidRDefault="005E3D2C" w:rsidP="00E66B42">
                  <w:pPr>
                    <w:autoSpaceDE w:val="0"/>
                    <w:autoSpaceDN w:val="0"/>
                    <w:adjustRightInd w:val="0"/>
                    <w:rPr>
                      <w:lang w:val="en-CA"/>
                    </w:rPr>
                  </w:pPr>
                </w:p>
              </w:tc>
            </w:tr>
          </w:tbl>
          <w:p w14:paraId="5889C0AB" w14:textId="77777777" w:rsidR="00660D98" w:rsidRPr="00676186" w:rsidRDefault="00660D98" w:rsidP="00E66B42">
            <w:pPr>
              <w:autoSpaceDE w:val="0"/>
              <w:autoSpaceDN w:val="0"/>
              <w:adjustRightInd w:val="0"/>
              <w:rPr>
                <w:lang w:val="en-CA"/>
              </w:rPr>
            </w:pPr>
          </w:p>
        </w:tc>
        <w:tc>
          <w:tcPr>
            <w:tcW w:w="1432" w:type="pct"/>
            <w:shd w:val="clear" w:color="auto" w:fill="auto"/>
            <w:vAlign w:val="center"/>
          </w:tcPr>
          <w:p w14:paraId="37B13A1C" w14:textId="77777777" w:rsidR="00660D98" w:rsidRPr="00676186" w:rsidRDefault="00660D98" w:rsidP="00995A5C">
            <w:pPr>
              <w:pStyle w:val="Normal2"/>
              <w:rPr>
                <w:lang w:val="en-CA"/>
              </w:rPr>
            </w:pPr>
          </w:p>
        </w:tc>
        <w:tc>
          <w:tcPr>
            <w:tcW w:w="447" w:type="pct"/>
          </w:tcPr>
          <w:p w14:paraId="250F23C8" w14:textId="77777777" w:rsidR="00660D98" w:rsidRPr="00676186" w:rsidRDefault="00660D98" w:rsidP="00657F64">
            <w:pPr>
              <w:pStyle w:val="Normal2"/>
              <w:rPr>
                <w:lang w:val="en-CA"/>
              </w:rPr>
            </w:pPr>
          </w:p>
        </w:tc>
      </w:tr>
      <w:tr w:rsidR="00B643E0" w:rsidRPr="00676186" w14:paraId="2AE052E6" w14:textId="77777777" w:rsidTr="5ABFFCA5">
        <w:trPr>
          <w:cantSplit/>
          <w:trHeight w:val="490"/>
        </w:trPr>
        <w:tc>
          <w:tcPr>
            <w:tcW w:w="285" w:type="pct"/>
            <w:shd w:val="clear" w:color="auto" w:fill="auto"/>
            <w:vAlign w:val="center"/>
          </w:tcPr>
          <w:p w14:paraId="58921531" w14:textId="39F8114B" w:rsidR="00B643E0" w:rsidRPr="00676186" w:rsidRDefault="00B643E0" w:rsidP="00657F64">
            <w:pPr>
              <w:pStyle w:val="Normal2"/>
              <w:jc w:val="center"/>
              <w:rPr>
                <w:lang w:val="en-CA"/>
              </w:rPr>
            </w:pPr>
            <w:r w:rsidRPr="00676186">
              <w:rPr>
                <w:lang w:val="en-CA"/>
              </w:rPr>
              <w:t>1.6</w:t>
            </w:r>
          </w:p>
        </w:tc>
        <w:tc>
          <w:tcPr>
            <w:tcW w:w="562" w:type="pct"/>
            <w:shd w:val="clear" w:color="auto" w:fill="auto"/>
            <w:vAlign w:val="center"/>
          </w:tcPr>
          <w:p w14:paraId="7743CAFE" w14:textId="3925C3C7" w:rsidR="00B643E0" w:rsidRPr="00676186" w:rsidRDefault="00612A82" w:rsidP="00660D98">
            <w:pPr>
              <w:pStyle w:val="Normal2"/>
              <w:rPr>
                <w:color w:val="auto"/>
                <w:lang w:val="en-CA"/>
              </w:rPr>
            </w:pPr>
            <w:sdt>
              <w:sdtPr>
                <w:rPr>
                  <w:lang w:val="en-CA"/>
                </w:rPr>
                <w:alias w:val="Type"/>
                <w:tag w:val="Type"/>
                <w:id w:val="289402892"/>
                <w:placeholder>
                  <w:docPart w:val="73A45376FE0D44F4A6AC75A22CED31D6"/>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643E0" w:rsidRPr="00676186">
                  <w:rPr>
                    <w:lang w:val="en-CA"/>
                  </w:rPr>
                  <w:t>Text - Paragraph with Heading</w:t>
                </w:r>
              </w:sdtContent>
            </w:sdt>
          </w:p>
        </w:tc>
        <w:tc>
          <w:tcPr>
            <w:tcW w:w="2274" w:type="pct"/>
            <w:shd w:val="clear" w:color="auto" w:fill="auto"/>
          </w:tcPr>
          <w:p w14:paraId="731A0499" w14:textId="77777777" w:rsidR="00B643E0" w:rsidRPr="00676186" w:rsidRDefault="00B643E0" w:rsidP="00B643E0">
            <w:pPr>
              <w:pStyle w:val="Textheader"/>
              <w:rPr>
                <w:lang w:val="en-CA"/>
              </w:rPr>
            </w:pPr>
            <w:r w:rsidRPr="00676186">
              <w:rPr>
                <w:lang w:val="en-CA"/>
              </w:rPr>
              <w:t>Quick quiz</w:t>
            </w:r>
          </w:p>
          <w:p w14:paraId="7ECF7C70" w14:textId="1C6DC8D1" w:rsidR="00B643E0" w:rsidRPr="00676186" w:rsidRDefault="00B643E0" w:rsidP="00B643E0">
            <w:pPr>
              <w:rPr>
                <w:lang w:val="en-CA"/>
              </w:rPr>
            </w:pPr>
            <w:r w:rsidRPr="00676186">
              <w:rPr>
                <w:lang w:val="en-CA"/>
              </w:rPr>
              <w:t xml:space="preserve">As we begin the next topic, let’s check your knowledge about confidentiality </w:t>
            </w:r>
            <w:r w:rsidR="00312835" w:rsidRPr="00676186">
              <w:rPr>
                <w:lang w:val="en-CA"/>
              </w:rPr>
              <w:t>as it pertains to</w:t>
            </w:r>
            <w:r w:rsidRPr="00676186">
              <w:rPr>
                <w:lang w:val="en-CA"/>
              </w:rPr>
              <w:t xml:space="preserve"> allegations of sexual exploitation and abuse.</w:t>
            </w:r>
          </w:p>
        </w:tc>
        <w:tc>
          <w:tcPr>
            <w:tcW w:w="1432" w:type="pct"/>
            <w:shd w:val="clear" w:color="auto" w:fill="auto"/>
            <w:vAlign w:val="center"/>
          </w:tcPr>
          <w:p w14:paraId="78E5D2CA" w14:textId="77777777" w:rsidR="00B643E0" w:rsidRPr="00676186" w:rsidRDefault="00B643E0" w:rsidP="00995A5C">
            <w:pPr>
              <w:pStyle w:val="Normal2"/>
              <w:rPr>
                <w:lang w:val="en-CA"/>
              </w:rPr>
            </w:pPr>
          </w:p>
        </w:tc>
        <w:tc>
          <w:tcPr>
            <w:tcW w:w="447" w:type="pct"/>
          </w:tcPr>
          <w:p w14:paraId="23D48433" w14:textId="77777777" w:rsidR="00B643E0" w:rsidRPr="00676186" w:rsidRDefault="00B643E0" w:rsidP="00657F64">
            <w:pPr>
              <w:pStyle w:val="Normal2"/>
              <w:rPr>
                <w:lang w:val="en-CA"/>
              </w:rPr>
            </w:pPr>
          </w:p>
        </w:tc>
      </w:tr>
      <w:tr w:rsidR="00660D98" w:rsidRPr="00676186" w14:paraId="5FF4170E" w14:textId="77777777" w:rsidTr="5ABFFCA5">
        <w:trPr>
          <w:cantSplit/>
          <w:trHeight w:val="490"/>
        </w:trPr>
        <w:tc>
          <w:tcPr>
            <w:tcW w:w="285" w:type="pct"/>
            <w:shd w:val="clear" w:color="auto" w:fill="auto"/>
            <w:vAlign w:val="center"/>
          </w:tcPr>
          <w:p w14:paraId="1EAA739B" w14:textId="44E73EE3" w:rsidR="00660D98" w:rsidRPr="00676186" w:rsidRDefault="00E5693F" w:rsidP="00657F64">
            <w:pPr>
              <w:pStyle w:val="Normal2"/>
              <w:jc w:val="center"/>
              <w:rPr>
                <w:lang w:val="en-CA"/>
              </w:rPr>
            </w:pPr>
            <w:r w:rsidRPr="00676186">
              <w:rPr>
                <w:lang w:val="en-CA"/>
              </w:rPr>
              <w:lastRenderedPageBreak/>
              <w:t>1.</w:t>
            </w:r>
            <w:r w:rsidR="00312835" w:rsidRPr="00676186">
              <w:rPr>
                <w:lang w:val="en-CA"/>
              </w:rPr>
              <w:t>7</w:t>
            </w:r>
          </w:p>
        </w:tc>
        <w:tc>
          <w:tcPr>
            <w:tcW w:w="562" w:type="pct"/>
            <w:shd w:val="clear" w:color="auto" w:fill="auto"/>
            <w:vAlign w:val="center"/>
          </w:tcPr>
          <w:p w14:paraId="2CD7D660" w14:textId="79D78DB0" w:rsidR="009703A4" w:rsidRPr="00676186" w:rsidRDefault="00612A82" w:rsidP="009703A4">
            <w:pPr>
              <w:pStyle w:val="Normal2"/>
              <w:rPr>
                <w:color w:val="auto"/>
                <w:lang w:val="en-CA"/>
              </w:rPr>
            </w:pPr>
            <w:sdt>
              <w:sdtPr>
                <w:rPr>
                  <w:color w:val="auto"/>
                  <w:lang w:val="en-CA"/>
                </w:rPr>
                <w:alias w:val="Type"/>
                <w:tag w:val="Type"/>
                <w:id w:val="-1777390625"/>
                <w:placeholder>
                  <w:docPart w:val="D8123EAD8C9249E88093B4FED7B7693D"/>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537F9A" w:rsidRPr="00676186">
                  <w:rPr>
                    <w:color w:val="auto"/>
                    <w:lang w:val="en-CA"/>
                  </w:rPr>
                  <w:t>Quiz - MRQ</w:t>
                </w:r>
              </w:sdtContent>
            </w:sdt>
          </w:p>
          <w:p w14:paraId="59714F7C" w14:textId="527E9796" w:rsidR="0013681F" w:rsidRPr="00676186" w:rsidRDefault="0013681F" w:rsidP="0013681F">
            <w:pPr>
              <w:pStyle w:val="Normal2"/>
              <w:rPr>
                <w:color w:val="auto"/>
                <w:lang w:val="en-CA"/>
              </w:rPr>
            </w:pPr>
          </w:p>
          <w:p w14:paraId="0C21B4A3" w14:textId="77777777" w:rsidR="00660D98" w:rsidRPr="00676186" w:rsidRDefault="00660D98" w:rsidP="00375504">
            <w:pPr>
              <w:pStyle w:val="Normal2"/>
              <w:rPr>
                <w:lang w:val="en-CA"/>
              </w:rPr>
            </w:pPr>
          </w:p>
        </w:tc>
        <w:tc>
          <w:tcPr>
            <w:tcW w:w="2274" w:type="pct"/>
            <w:shd w:val="clear" w:color="auto" w:fill="auto"/>
          </w:tcPr>
          <w:p w14:paraId="33994B97" w14:textId="77777777" w:rsidR="00B1294D" w:rsidRPr="00676186" w:rsidRDefault="00B1294D" w:rsidP="00B1294D">
            <w:pPr>
              <w:rPr>
                <w:rFonts w:ascii="Microsoft Sans Serif" w:hAnsi="Microsoft Sans Serif" w:cs="Microsoft Sans Serif"/>
                <w:sz w:val="17"/>
                <w:szCs w:val="17"/>
                <w:lang w:val="en-CA"/>
              </w:rPr>
            </w:pPr>
            <w:r w:rsidRPr="00676186">
              <w:rPr>
                <w:lang w:val="en-CA"/>
              </w:rPr>
              <w:t>What information regarding an allegation of sexual exploitation and abuse do you need to keep confidential?</w:t>
            </w:r>
          </w:p>
          <w:p w14:paraId="73D498EA" w14:textId="4D6B34AF" w:rsidR="00B1294D" w:rsidRPr="00676186" w:rsidRDefault="00B1294D" w:rsidP="00B1294D">
            <w:pPr>
              <w:rPr>
                <w:i/>
                <w:iCs/>
                <w:color w:val="1F497D" w:themeColor="text2"/>
                <w:lang w:val="en-CA"/>
              </w:rPr>
            </w:pPr>
            <w:r w:rsidRPr="00676186">
              <w:rPr>
                <w:i/>
                <w:iCs/>
                <w:color w:val="1F497D" w:themeColor="text2"/>
                <w:lang w:val="en-CA"/>
              </w:rPr>
              <w:t xml:space="preserve">Select </w:t>
            </w:r>
            <w:r w:rsidR="00A76C97" w:rsidRPr="00676186">
              <w:rPr>
                <w:i/>
                <w:iCs/>
                <w:color w:val="1F497D" w:themeColor="text2"/>
                <w:lang w:val="en-CA"/>
              </w:rPr>
              <w:t>all</w:t>
            </w:r>
            <w:r w:rsidR="002A7142" w:rsidRPr="00676186">
              <w:rPr>
                <w:i/>
                <w:iCs/>
                <w:color w:val="1F497D" w:themeColor="text2"/>
                <w:lang w:val="en-CA"/>
              </w:rPr>
              <w:t xml:space="preserve"> answer</w:t>
            </w:r>
            <w:r w:rsidR="00A76C97" w:rsidRPr="00676186">
              <w:rPr>
                <w:i/>
                <w:iCs/>
                <w:color w:val="1F497D" w:themeColor="text2"/>
                <w:lang w:val="en-CA"/>
              </w:rPr>
              <w:t>s that apply</w:t>
            </w:r>
            <w:r w:rsidRPr="00676186">
              <w:rPr>
                <w:i/>
                <w:iCs/>
                <w:color w:val="1F497D" w:themeColor="text2"/>
                <w:lang w:val="en-CA"/>
              </w:rPr>
              <w:t xml:space="preserve">, then click </w:t>
            </w:r>
            <w:r w:rsidR="00D17690">
              <w:rPr>
                <w:i/>
                <w:iCs/>
                <w:color w:val="1F497D" w:themeColor="text2"/>
                <w:lang w:val="en-CA"/>
              </w:rPr>
              <w:t>SUBMIT</w:t>
            </w:r>
            <w:r w:rsidRPr="00676186">
              <w:rPr>
                <w:i/>
                <w:iCs/>
                <w:color w:val="1F497D" w:themeColor="text2"/>
                <w:lang w:val="en-CA"/>
              </w:rPr>
              <w:t>.</w:t>
            </w:r>
          </w:p>
          <w:p w14:paraId="6BB8F500" w14:textId="45A7644E" w:rsidR="00B1294D" w:rsidRPr="00676186" w:rsidRDefault="00C62D12" w:rsidP="00B1294D">
            <w:pPr>
              <w:rPr>
                <w:lang w:val="en-CA"/>
              </w:rPr>
            </w:pPr>
            <w:r w:rsidRPr="00676186">
              <w:rPr>
                <w:lang w:val="en-CA"/>
              </w:rPr>
              <w:fldChar w:fldCharType="begin">
                <w:ffData>
                  <w:name w:val="Check1"/>
                  <w:enabled/>
                  <w:calcOnExit w:val="0"/>
                  <w:checkBox>
                    <w:sizeAuto/>
                    <w:default w:val="1"/>
                  </w:checkBox>
                </w:ffData>
              </w:fldChar>
            </w:r>
            <w:bookmarkStart w:id="30" w:name="Check1"/>
            <w:r w:rsidRPr="00676186">
              <w:rPr>
                <w:lang w:val="en-CA"/>
              </w:rPr>
              <w:instrText xml:space="preserve"> FORMCHECKBOX </w:instrText>
            </w:r>
            <w:r w:rsidR="00612A82">
              <w:rPr>
                <w:lang w:val="en-CA"/>
              </w:rPr>
            </w:r>
            <w:r w:rsidR="00612A82">
              <w:rPr>
                <w:lang w:val="en-CA"/>
              </w:rPr>
              <w:fldChar w:fldCharType="separate"/>
            </w:r>
            <w:r w:rsidRPr="00676186">
              <w:rPr>
                <w:lang w:val="en-CA"/>
              </w:rPr>
              <w:fldChar w:fldCharType="end"/>
            </w:r>
            <w:bookmarkEnd w:id="30"/>
            <w:r w:rsidRPr="00676186">
              <w:rPr>
                <w:lang w:val="en-CA"/>
              </w:rPr>
              <w:t xml:space="preserve"> Identity of all involved</w:t>
            </w:r>
          </w:p>
          <w:p w14:paraId="41BFF0FB" w14:textId="4A3607C2" w:rsidR="00C62D12" w:rsidRPr="00676186" w:rsidRDefault="00C62D12" w:rsidP="00B1294D">
            <w:pPr>
              <w:rPr>
                <w:lang w:val="en-CA"/>
              </w:rPr>
            </w:pPr>
            <w:r w:rsidRPr="00676186">
              <w:rPr>
                <w:lang w:val="en-CA"/>
              </w:rPr>
              <w:fldChar w:fldCharType="begin">
                <w:ffData>
                  <w:name w:val="Check2"/>
                  <w:enabled/>
                  <w:calcOnExit w:val="0"/>
                  <w:checkBox>
                    <w:sizeAuto/>
                    <w:default w:val="1"/>
                  </w:checkBox>
                </w:ffData>
              </w:fldChar>
            </w:r>
            <w:bookmarkStart w:id="31" w:name="Check2"/>
            <w:r w:rsidRPr="00676186">
              <w:rPr>
                <w:lang w:val="en-CA"/>
              </w:rPr>
              <w:instrText xml:space="preserve"> FORMCHECKBOX </w:instrText>
            </w:r>
            <w:r w:rsidR="00612A82">
              <w:rPr>
                <w:lang w:val="en-CA"/>
              </w:rPr>
            </w:r>
            <w:r w:rsidR="00612A82">
              <w:rPr>
                <w:lang w:val="en-CA"/>
              </w:rPr>
              <w:fldChar w:fldCharType="separate"/>
            </w:r>
            <w:r w:rsidRPr="00676186">
              <w:rPr>
                <w:lang w:val="en-CA"/>
              </w:rPr>
              <w:fldChar w:fldCharType="end"/>
            </w:r>
            <w:bookmarkEnd w:id="31"/>
            <w:r w:rsidRPr="00676186">
              <w:rPr>
                <w:lang w:val="en-CA"/>
              </w:rPr>
              <w:t xml:space="preserve"> Nationality of all involved</w:t>
            </w:r>
          </w:p>
          <w:p w14:paraId="15D46EDA" w14:textId="63B2531A" w:rsidR="00C62D12" w:rsidRPr="00676186" w:rsidRDefault="00C62D12" w:rsidP="00B1294D">
            <w:pPr>
              <w:rPr>
                <w:lang w:val="en-CA"/>
              </w:rPr>
            </w:pPr>
            <w:r w:rsidRPr="00676186">
              <w:rPr>
                <w:lang w:val="en-CA"/>
              </w:rPr>
              <w:fldChar w:fldCharType="begin">
                <w:ffData>
                  <w:name w:val="Check3"/>
                  <w:enabled/>
                  <w:calcOnExit w:val="0"/>
                  <w:checkBox>
                    <w:sizeAuto/>
                    <w:default w:val="1"/>
                  </w:checkBox>
                </w:ffData>
              </w:fldChar>
            </w:r>
            <w:bookmarkStart w:id="32" w:name="Check3"/>
            <w:r w:rsidRPr="00676186">
              <w:rPr>
                <w:lang w:val="en-CA"/>
              </w:rPr>
              <w:instrText xml:space="preserve"> FORMCHECKBOX </w:instrText>
            </w:r>
            <w:r w:rsidR="00612A82">
              <w:rPr>
                <w:lang w:val="en-CA"/>
              </w:rPr>
            </w:r>
            <w:r w:rsidR="00612A82">
              <w:rPr>
                <w:lang w:val="en-CA"/>
              </w:rPr>
              <w:fldChar w:fldCharType="separate"/>
            </w:r>
            <w:r w:rsidRPr="00676186">
              <w:rPr>
                <w:lang w:val="en-CA"/>
              </w:rPr>
              <w:fldChar w:fldCharType="end"/>
            </w:r>
            <w:bookmarkEnd w:id="32"/>
            <w:r w:rsidRPr="00676186">
              <w:rPr>
                <w:lang w:val="en-CA"/>
              </w:rPr>
              <w:t xml:space="preserve"> Nature of the allegation</w:t>
            </w:r>
          </w:p>
          <w:p w14:paraId="646B20F4" w14:textId="4C48D5CB" w:rsidR="00537F9A" w:rsidRPr="00676186" w:rsidRDefault="00537F9A" w:rsidP="00537F9A">
            <w:pPr>
              <w:rPr>
                <w:b/>
                <w:bCs/>
                <w:lang w:val="en-CA"/>
              </w:rPr>
            </w:pPr>
            <w:r w:rsidRPr="00676186">
              <w:rPr>
                <w:b/>
                <w:bCs/>
                <w:lang w:val="en-CA"/>
              </w:rPr>
              <w:t>[Feedback]</w:t>
            </w:r>
          </w:p>
          <w:tbl>
            <w:tblPr>
              <w:tblStyle w:val="TableGrid"/>
              <w:tblW w:w="0" w:type="auto"/>
              <w:tblLayout w:type="fixed"/>
              <w:tblLook w:val="04A0" w:firstRow="1" w:lastRow="0" w:firstColumn="1" w:lastColumn="0" w:noHBand="0" w:noVBand="1"/>
            </w:tblPr>
            <w:tblGrid>
              <w:gridCol w:w="2933"/>
              <w:gridCol w:w="2934"/>
            </w:tblGrid>
            <w:tr w:rsidR="00B643E0" w:rsidRPr="00676186" w14:paraId="0BE023F2" w14:textId="77777777" w:rsidTr="00B643E0">
              <w:tc>
                <w:tcPr>
                  <w:tcW w:w="2933" w:type="dxa"/>
                </w:tcPr>
                <w:p w14:paraId="15F6D167" w14:textId="7A07B74E" w:rsidR="00B643E0" w:rsidRPr="00676186" w:rsidRDefault="00B643E0" w:rsidP="00537F9A">
                  <w:pPr>
                    <w:rPr>
                      <w:lang w:val="en-CA"/>
                    </w:rPr>
                  </w:pPr>
                  <w:r w:rsidRPr="00676186">
                    <w:rPr>
                      <w:lang w:val="en-CA"/>
                    </w:rPr>
                    <w:t>Correct feedback:</w:t>
                  </w:r>
                </w:p>
              </w:tc>
              <w:tc>
                <w:tcPr>
                  <w:tcW w:w="2934" w:type="dxa"/>
                </w:tcPr>
                <w:p w14:paraId="38CC2CD1" w14:textId="03CEEE0D" w:rsidR="00B643E0" w:rsidRPr="00676186" w:rsidRDefault="008C47DA" w:rsidP="000C4F86">
                  <w:pPr>
                    <w:rPr>
                      <w:lang w:val="en-CA"/>
                    </w:rPr>
                  </w:pPr>
                  <w:r>
                    <w:t xml:space="preserve">Good job! </w:t>
                  </w:r>
                  <w:r w:rsidR="000C4F86" w:rsidRPr="000C4F86">
                    <w:t xml:space="preserve">All information about SEA allegations is confidential and may be shared only on a </w:t>
                  </w:r>
                  <w:r w:rsidR="00D17690">
                    <w:t>“</w:t>
                  </w:r>
                  <w:r w:rsidR="000C4F86" w:rsidRPr="000C4F86">
                    <w:t>need</w:t>
                  </w:r>
                  <w:r w:rsidR="00EB60A2">
                    <w:t>-</w:t>
                  </w:r>
                  <w:r w:rsidR="000C4F86" w:rsidRPr="000C4F86">
                    <w:t>to</w:t>
                  </w:r>
                  <w:r w:rsidR="00EB60A2">
                    <w:t>-</w:t>
                  </w:r>
                  <w:r w:rsidR="000C4F86" w:rsidRPr="000C4F86">
                    <w:t>know</w:t>
                  </w:r>
                  <w:r w:rsidR="00D17690">
                    <w:t>”</w:t>
                  </w:r>
                  <w:r w:rsidR="000C4F86" w:rsidRPr="000C4F86">
                    <w:t xml:space="preserve"> basis</w:t>
                  </w:r>
                  <w:r w:rsidR="009018AF">
                    <w:t>.</w:t>
                  </w:r>
                  <w:r w:rsidR="000C4F86">
                    <w:rPr>
                      <w:color w:val="0070C0"/>
                    </w:rPr>
                    <w:t xml:space="preserve"> </w:t>
                  </w:r>
                </w:p>
              </w:tc>
            </w:tr>
            <w:tr w:rsidR="00B643E0" w:rsidRPr="00676186" w14:paraId="7EF72815" w14:textId="77777777" w:rsidTr="00B643E0">
              <w:tc>
                <w:tcPr>
                  <w:tcW w:w="2933" w:type="dxa"/>
                </w:tcPr>
                <w:p w14:paraId="30CFC279" w14:textId="3ABDB379" w:rsidR="00B643E0" w:rsidRPr="00676186" w:rsidRDefault="00B643E0" w:rsidP="00537F9A">
                  <w:pPr>
                    <w:rPr>
                      <w:lang w:val="en-CA"/>
                    </w:rPr>
                  </w:pPr>
                  <w:r w:rsidRPr="00676186">
                    <w:rPr>
                      <w:lang w:val="en-CA"/>
                    </w:rPr>
                    <w:t>Incorrect feedback</w:t>
                  </w:r>
                  <w:r w:rsidR="00312835" w:rsidRPr="00676186">
                    <w:rPr>
                      <w:lang w:val="en-CA"/>
                    </w:rPr>
                    <w:t>:</w:t>
                  </w:r>
                </w:p>
              </w:tc>
              <w:tc>
                <w:tcPr>
                  <w:tcW w:w="2934" w:type="dxa"/>
                </w:tcPr>
                <w:p w14:paraId="2D646158" w14:textId="348F118F" w:rsidR="00B643E0" w:rsidRPr="00676186" w:rsidRDefault="008C47DA" w:rsidP="000C4F86">
                  <w:pPr>
                    <w:rPr>
                      <w:lang w:val="en-CA"/>
                    </w:rPr>
                  </w:pPr>
                  <w:r>
                    <w:t xml:space="preserve">Not quite. </w:t>
                  </w:r>
                  <w:r w:rsidR="000C4F86" w:rsidRPr="000C4F86">
                    <w:t xml:space="preserve">All information about SEA allegations is confidential and may be shared only on a </w:t>
                  </w:r>
                  <w:r w:rsidR="00D17690">
                    <w:t>“</w:t>
                  </w:r>
                  <w:r w:rsidR="000C4F86" w:rsidRPr="000C4F86">
                    <w:t>need</w:t>
                  </w:r>
                  <w:r w:rsidR="00EB60A2">
                    <w:t>-</w:t>
                  </w:r>
                  <w:r w:rsidR="000C4F86" w:rsidRPr="000C4F86">
                    <w:t>to</w:t>
                  </w:r>
                  <w:r w:rsidR="00EB60A2">
                    <w:t>-</w:t>
                  </w:r>
                  <w:r w:rsidR="000C4F86" w:rsidRPr="000C4F86">
                    <w:t>know</w:t>
                  </w:r>
                  <w:r w:rsidR="00D17690">
                    <w:t>”</w:t>
                  </w:r>
                  <w:r w:rsidR="000C4F86" w:rsidRPr="000C4F86">
                    <w:t xml:space="preserve"> basis.</w:t>
                  </w:r>
                  <w:r w:rsidR="000C4F86">
                    <w:rPr>
                      <w:color w:val="0070C0"/>
                    </w:rPr>
                    <w:t xml:space="preserve"> </w:t>
                  </w:r>
                  <w:r w:rsidR="00B643E0" w:rsidRPr="00676186">
                    <w:rPr>
                      <w:lang w:val="en-CA"/>
                    </w:rPr>
                    <w:t xml:space="preserve"> </w:t>
                  </w:r>
                </w:p>
              </w:tc>
            </w:tr>
          </w:tbl>
          <w:p w14:paraId="041B94F4" w14:textId="77777777" w:rsidR="00660D98" w:rsidRPr="00676186" w:rsidRDefault="00660D98" w:rsidP="00B643E0">
            <w:pPr>
              <w:rPr>
                <w:lang w:val="en-CA"/>
              </w:rPr>
            </w:pPr>
          </w:p>
        </w:tc>
        <w:tc>
          <w:tcPr>
            <w:tcW w:w="1432" w:type="pct"/>
            <w:shd w:val="clear" w:color="auto" w:fill="auto"/>
            <w:vAlign w:val="center"/>
          </w:tcPr>
          <w:p w14:paraId="312E0FE9" w14:textId="7FDA8ED4" w:rsidR="00660D98" w:rsidRPr="00676186" w:rsidRDefault="00660D98" w:rsidP="00995A5C">
            <w:pPr>
              <w:pStyle w:val="Normal2"/>
              <w:rPr>
                <w:lang w:val="en-CA"/>
              </w:rPr>
            </w:pPr>
          </w:p>
        </w:tc>
        <w:tc>
          <w:tcPr>
            <w:tcW w:w="447" w:type="pct"/>
          </w:tcPr>
          <w:p w14:paraId="4F252B1F" w14:textId="77777777" w:rsidR="00660D98" w:rsidRPr="00676186" w:rsidRDefault="00660D98" w:rsidP="00657F64">
            <w:pPr>
              <w:pStyle w:val="Normal2"/>
              <w:rPr>
                <w:lang w:val="en-CA"/>
              </w:rPr>
            </w:pPr>
          </w:p>
        </w:tc>
      </w:tr>
      <w:tr w:rsidR="006D4DA8" w:rsidRPr="00676186" w14:paraId="515F9CAD" w14:textId="77777777" w:rsidTr="5ABFFCA5">
        <w:trPr>
          <w:cantSplit/>
          <w:trHeight w:val="490"/>
        </w:trPr>
        <w:tc>
          <w:tcPr>
            <w:tcW w:w="285" w:type="pct"/>
            <w:shd w:val="clear" w:color="auto" w:fill="auto"/>
            <w:vAlign w:val="center"/>
          </w:tcPr>
          <w:p w14:paraId="447C8129" w14:textId="073775AE" w:rsidR="006D4DA8" w:rsidRPr="00676186" w:rsidRDefault="00E5693F" w:rsidP="00657F64">
            <w:pPr>
              <w:pStyle w:val="Normal2"/>
              <w:jc w:val="center"/>
              <w:rPr>
                <w:lang w:val="en-CA"/>
              </w:rPr>
            </w:pPr>
            <w:r w:rsidRPr="00676186">
              <w:rPr>
                <w:lang w:val="en-CA"/>
              </w:rPr>
              <w:lastRenderedPageBreak/>
              <w:t>1.</w:t>
            </w:r>
            <w:r w:rsidR="00312835" w:rsidRPr="00676186">
              <w:rPr>
                <w:lang w:val="en-CA"/>
              </w:rPr>
              <w:t>8</w:t>
            </w:r>
          </w:p>
        </w:tc>
        <w:tc>
          <w:tcPr>
            <w:tcW w:w="562" w:type="pct"/>
            <w:shd w:val="clear" w:color="auto" w:fill="auto"/>
            <w:vAlign w:val="center"/>
          </w:tcPr>
          <w:p w14:paraId="2EA4C4A0" w14:textId="77777777" w:rsidR="003339A3" w:rsidRPr="00676186" w:rsidRDefault="00612A82" w:rsidP="003339A3">
            <w:pPr>
              <w:pStyle w:val="Normal2"/>
              <w:rPr>
                <w:color w:val="auto"/>
                <w:lang w:val="en-CA"/>
              </w:rPr>
            </w:pPr>
            <w:sdt>
              <w:sdtPr>
                <w:rPr>
                  <w:color w:val="auto"/>
                  <w:lang w:val="en-CA"/>
                </w:rPr>
                <w:alias w:val="Type"/>
                <w:tag w:val="Type"/>
                <w:id w:val="1619487181"/>
                <w:placeholder>
                  <w:docPart w:val="249241C19D134DCD83D1EAF51602EFE0"/>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3339A3" w:rsidRPr="00676186">
                  <w:rPr>
                    <w:color w:val="auto"/>
                    <w:lang w:val="en-CA"/>
                  </w:rPr>
                  <w:t>Text - Paragraph with Heading</w:t>
                </w:r>
              </w:sdtContent>
            </w:sdt>
          </w:p>
          <w:p w14:paraId="0217F191" w14:textId="77777777" w:rsidR="003339A3" w:rsidRPr="00676186" w:rsidRDefault="003339A3" w:rsidP="003339A3">
            <w:pPr>
              <w:pStyle w:val="Normal2"/>
              <w:rPr>
                <w:lang w:val="en-CA"/>
              </w:rPr>
            </w:pPr>
          </w:p>
          <w:p w14:paraId="7773DF1A" w14:textId="606F17F4" w:rsidR="006D4DA8" w:rsidRPr="00676186" w:rsidRDefault="00612A82" w:rsidP="003339A3">
            <w:pPr>
              <w:pStyle w:val="Normal2"/>
              <w:rPr>
                <w:color w:val="auto"/>
                <w:lang w:val="en-CA"/>
              </w:rPr>
            </w:pPr>
            <w:sdt>
              <w:sdtPr>
                <w:rPr>
                  <w:color w:val="auto"/>
                  <w:lang w:val="en-CA"/>
                </w:rPr>
                <w:alias w:val="Type"/>
                <w:tag w:val="Type"/>
                <w:id w:val="1050649910"/>
                <w:placeholder>
                  <w:docPart w:val="7347E1F81C7D48EDBC37C9C054ED1B40"/>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3339A3" w:rsidRPr="00676186">
                  <w:rPr>
                    <w:color w:val="auto"/>
                    <w:lang w:val="en-CA"/>
                  </w:rPr>
                  <w:t>Bullet list</w:t>
                </w:r>
              </w:sdtContent>
            </w:sdt>
            <w:r w:rsidR="003339A3" w:rsidRPr="00676186">
              <w:rPr>
                <w:color w:val="auto"/>
                <w:lang w:val="en-CA"/>
              </w:rPr>
              <w:t xml:space="preserve"> </w:t>
            </w:r>
          </w:p>
        </w:tc>
        <w:tc>
          <w:tcPr>
            <w:tcW w:w="2274" w:type="pct"/>
            <w:shd w:val="clear" w:color="auto" w:fill="auto"/>
          </w:tcPr>
          <w:p w14:paraId="7C942595" w14:textId="35E64C06" w:rsidR="00CA36A7" w:rsidRPr="00676186" w:rsidRDefault="00CA36A7" w:rsidP="00CA36A7">
            <w:pPr>
              <w:pStyle w:val="Textheader"/>
              <w:rPr>
                <w:lang w:val="en-CA"/>
              </w:rPr>
            </w:pPr>
            <w:r w:rsidRPr="00676186">
              <w:rPr>
                <w:lang w:val="en-CA"/>
              </w:rPr>
              <w:t>Keep it confidential</w:t>
            </w:r>
          </w:p>
          <w:p w14:paraId="76011922" w14:textId="1590BC82" w:rsidR="00CA36A7" w:rsidRPr="00676186" w:rsidRDefault="00CA36A7" w:rsidP="00CA36A7">
            <w:pPr>
              <w:rPr>
                <w:rFonts w:ascii="Microsoft Sans Serif" w:hAnsi="Microsoft Sans Serif" w:cs="Microsoft Sans Serif"/>
                <w:sz w:val="17"/>
                <w:szCs w:val="17"/>
                <w:lang w:val="en-CA"/>
              </w:rPr>
            </w:pPr>
            <w:r w:rsidRPr="00676186">
              <w:rPr>
                <w:lang w:val="en-CA"/>
              </w:rPr>
              <w:t>Confidentiality is often breached through idle chatter and gossip. Here are some tips on how to keep information confidential:</w:t>
            </w:r>
          </w:p>
          <w:p w14:paraId="0FAB404B" w14:textId="14D0E26F" w:rsidR="00CA36A7" w:rsidRPr="00676186" w:rsidRDefault="00CA36A7" w:rsidP="00CA36A7">
            <w:pPr>
              <w:pStyle w:val="ListParagraph"/>
              <w:rPr>
                <w:lang w:val="en-CA"/>
              </w:rPr>
            </w:pPr>
            <w:r w:rsidRPr="00676186">
              <w:rPr>
                <w:lang w:val="en-CA"/>
              </w:rPr>
              <w:t>Do not gossip about the allegation</w:t>
            </w:r>
            <w:del w:id="33" w:author="Melissa Laurent" w:date="2020-07-31T09:20:00Z">
              <w:r w:rsidR="009018AF" w:rsidDel="00AA5327">
                <w:rPr>
                  <w:lang w:val="en-CA"/>
                </w:rPr>
                <w:delText>,</w:delText>
              </w:r>
            </w:del>
            <w:r w:rsidRPr="00676186">
              <w:rPr>
                <w:lang w:val="en-CA"/>
              </w:rPr>
              <w:t xml:space="preserve"> and ask your subordinates</w:t>
            </w:r>
            <w:r w:rsidR="009018AF">
              <w:rPr>
                <w:lang w:val="en-CA"/>
              </w:rPr>
              <w:t xml:space="preserve"> who may also be aware of the allegations</w:t>
            </w:r>
            <w:r w:rsidRPr="00676186">
              <w:rPr>
                <w:lang w:val="en-CA"/>
              </w:rPr>
              <w:t xml:space="preserve"> to </w:t>
            </w:r>
            <w:r w:rsidR="00DB5844" w:rsidRPr="00676186">
              <w:rPr>
                <w:lang w:val="en-CA"/>
              </w:rPr>
              <w:t>also refrain from doing so</w:t>
            </w:r>
            <w:r w:rsidR="00FF23CF" w:rsidRPr="00676186">
              <w:rPr>
                <w:lang w:val="en-CA"/>
              </w:rPr>
              <w:t>.</w:t>
            </w:r>
          </w:p>
          <w:p w14:paraId="37CE2B41" w14:textId="78B523E0" w:rsidR="00CA36A7" w:rsidRPr="00676186" w:rsidRDefault="001F2F7C" w:rsidP="00CA36A7">
            <w:pPr>
              <w:pStyle w:val="ListParagraph"/>
              <w:rPr>
                <w:lang w:val="en-CA"/>
              </w:rPr>
            </w:pPr>
            <w:r w:rsidRPr="00EB60A2">
              <w:t xml:space="preserve">When </w:t>
            </w:r>
            <w:r w:rsidR="00EB60A2">
              <w:t xml:space="preserve">reporting or </w:t>
            </w:r>
            <w:r w:rsidRPr="00EB60A2">
              <w:t xml:space="preserve">communicating </w:t>
            </w:r>
            <w:r w:rsidR="00EB60A2">
              <w:t>about</w:t>
            </w:r>
            <w:r w:rsidRPr="00EB60A2">
              <w:t xml:space="preserve"> SEA on a need-to-know basis</w:t>
            </w:r>
            <w:r w:rsidR="00FF23CF" w:rsidRPr="00676186">
              <w:rPr>
                <w:lang w:val="en-CA"/>
              </w:rPr>
              <w:t>, d</w:t>
            </w:r>
            <w:r w:rsidR="00CA36A7" w:rsidRPr="00676186">
              <w:rPr>
                <w:lang w:val="en-CA"/>
              </w:rPr>
              <w:t xml:space="preserve">o not put the name of the alleged perpetrator and alleged victim(s) in the subject line of </w:t>
            </w:r>
            <w:r w:rsidR="009018AF">
              <w:rPr>
                <w:lang w:val="en-CA"/>
              </w:rPr>
              <w:t xml:space="preserve">an </w:t>
            </w:r>
            <w:r w:rsidR="00CA36A7" w:rsidRPr="00676186">
              <w:rPr>
                <w:lang w:val="en-CA"/>
              </w:rPr>
              <w:t>e-mail</w:t>
            </w:r>
            <w:r w:rsidR="00FF23CF" w:rsidRPr="00676186">
              <w:rPr>
                <w:lang w:val="en-CA"/>
              </w:rPr>
              <w:t>.</w:t>
            </w:r>
          </w:p>
          <w:p w14:paraId="7B5E2451" w14:textId="6F899DD1" w:rsidR="00CA36A7" w:rsidRPr="00676186" w:rsidRDefault="00CA36A7" w:rsidP="00CA36A7">
            <w:pPr>
              <w:pStyle w:val="ListParagraph"/>
              <w:rPr>
                <w:lang w:val="en-CA"/>
              </w:rPr>
            </w:pPr>
            <w:r w:rsidRPr="00676186">
              <w:rPr>
                <w:lang w:val="en-CA"/>
              </w:rPr>
              <w:t>Do not leave confidential information lying around the printer or photocopier. Always mark communications about allegations of sexual exploitation and abuse as “strictly confidential”</w:t>
            </w:r>
            <w:r w:rsidR="00FF23CF" w:rsidRPr="00676186">
              <w:rPr>
                <w:lang w:val="en-CA"/>
              </w:rPr>
              <w:t>.</w:t>
            </w:r>
          </w:p>
          <w:p w14:paraId="65A4311B" w14:textId="0D783DFC" w:rsidR="00CA36A7" w:rsidRPr="00676186" w:rsidRDefault="00CA36A7" w:rsidP="00CA36A7">
            <w:pPr>
              <w:pStyle w:val="ListParagraph"/>
              <w:rPr>
                <w:lang w:val="en-CA"/>
              </w:rPr>
            </w:pPr>
            <w:r w:rsidRPr="00676186">
              <w:rPr>
                <w:lang w:val="en-CA"/>
              </w:rPr>
              <w:t>Do not notify the alleged perpetrator without instruction from the investigators</w:t>
            </w:r>
            <w:r w:rsidR="00FF23CF" w:rsidRPr="00676186">
              <w:rPr>
                <w:lang w:val="en-CA"/>
              </w:rPr>
              <w:t>.</w:t>
            </w:r>
          </w:p>
          <w:p w14:paraId="66FCD869" w14:textId="58EEA51E" w:rsidR="00CA36A7" w:rsidRPr="00676186" w:rsidRDefault="00CA36A7" w:rsidP="00CA36A7">
            <w:pPr>
              <w:pStyle w:val="ListParagraph"/>
              <w:rPr>
                <w:lang w:val="en-CA"/>
              </w:rPr>
            </w:pPr>
            <w:r w:rsidRPr="00676186">
              <w:rPr>
                <w:lang w:val="en-CA"/>
              </w:rPr>
              <w:t>Limit use of others to convey reports</w:t>
            </w:r>
            <w:r w:rsidR="00FF23CF" w:rsidRPr="00676186">
              <w:rPr>
                <w:lang w:val="en-CA"/>
              </w:rPr>
              <w:t>.</w:t>
            </w:r>
          </w:p>
          <w:p w14:paraId="0D071ACD" w14:textId="56414F0E" w:rsidR="00CA36A7" w:rsidRPr="00676186" w:rsidRDefault="00CA36A7" w:rsidP="00CA36A7">
            <w:pPr>
              <w:pStyle w:val="ListParagraph"/>
              <w:rPr>
                <w:rFonts w:ascii="Microsoft Sans Serif" w:hAnsi="Microsoft Sans Serif" w:cs="Microsoft Sans Serif"/>
                <w:sz w:val="17"/>
                <w:szCs w:val="17"/>
                <w:lang w:val="en-CA"/>
              </w:rPr>
            </w:pPr>
            <w:r w:rsidRPr="00676186">
              <w:rPr>
                <w:lang w:val="en-CA"/>
              </w:rPr>
              <w:t>Instruct assistants who are helping you of these confidentiality requirements</w:t>
            </w:r>
            <w:r w:rsidR="00FF23CF" w:rsidRPr="00676186">
              <w:rPr>
                <w:lang w:val="en-CA"/>
              </w:rPr>
              <w:t>.</w:t>
            </w:r>
          </w:p>
          <w:p w14:paraId="200234AB" w14:textId="77777777" w:rsidR="00CA36A7" w:rsidRPr="00676186" w:rsidRDefault="00CA36A7" w:rsidP="00CA36A7">
            <w:pPr>
              <w:pStyle w:val="ListParagraph"/>
              <w:numPr>
                <w:ilvl w:val="0"/>
                <w:numId w:val="0"/>
              </w:numPr>
              <w:ind w:left="720"/>
              <w:rPr>
                <w:rFonts w:ascii="Microsoft Sans Serif" w:hAnsi="Microsoft Sans Serif" w:cs="Microsoft Sans Serif"/>
                <w:sz w:val="17"/>
                <w:szCs w:val="17"/>
                <w:lang w:val="en-CA"/>
              </w:rPr>
            </w:pPr>
          </w:p>
          <w:p w14:paraId="3342E726" w14:textId="26B75159" w:rsidR="006E7817" w:rsidRPr="00676186" w:rsidRDefault="006E7817" w:rsidP="00B72C47">
            <w:pPr>
              <w:rPr>
                <w:lang w:val="en-CA"/>
              </w:rPr>
            </w:pPr>
            <w:r w:rsidRPr="00676186">
              <w:rPr>
                <w:lang w:val="en-CA"/>
              </w:rPr>
              <w:br/>
            </w:r>
          </w:p>
        </w:tc>
        <w:tc>
          <w:tcPr>
            <w:tcW w:w="1432" w:type="pct"/>
            <w:shd w:val="clear" w:color="auto" w:fill="auto"/>
            <w:vAlign w:val="center"/>
          </w:tcPr>
          <w:p w14:paraId="28AA7CA4" w14:textId="77777777" w:rsidR="006D4DA8" w:rsidRPr="00676186" w:rsidRDefault="006D4DA8" w:rsidP="00995A5C">
            <w:pPr>
              <w:pStyle w:val="Normal2"/>
              <w:rPr>
                <w:lang w:val="en-CA"/>
              </w:rPr>
            </w:pPr>
          </w:p>
        </w:tc>
        <w:tc>
          <w:tcPr>
            <w:tcW w:w="447" w:type="pct"/>
          </w:tcPr>
          <w:p w14:paraId="2F7C5F45" w14:textId="77777777" w:rsidR="006D4DA8" w:rsidRPr="00676186" w:rsidRDefault="006D4DA8" w:rsidP="00657F64">
            <w:pPr>
              <w:pStyle w:val="Normal2"/>
              <w:rPr>
                <w:lang w:val="en-CA"/>
              </w:rPr>
            </w:pPr>
          </w:p>
        </w:tc>
      </w:tr>
      <w:tr w:rsidR="00BE2C42" w:rsidRPr="00676186" w14:paraId="0004CFCE" w14:textId="77777777" w:rsidTr="5ABFFCA5">
        <w:trPr>
          <w:cantSplit/>
          <w:trHeight w:val="490"/>
        </w:trPr>
        <w:tc>
          <w:tcPr>
            <w:tcW w:w="285" w:type="pct"/>
            <w:shd w:val="clear" w:color="auto" w:fill="auto"/>
            <w:vAlign w:val="center"/>
          </w:tcPr>
          <w:p w14:paraId="46EE1671" w14:textId="153DAA95" w:rsidR="00BE2C42" w:rsidRPr="00676186" w:rsidRDefault="00BE2C42" w:rsidP="00657F64">
            <w:pPr>
              <w:pStyle w:val="Normal2"/>
              <w:jc w:val="center"/>
              <w:rPr>
                <w:lang w:val="en-CA"/>
              </w:rPr>
            </w:pPr>
            <w:r w:rsidRPr="00676186">
              <w:rPr>
                <w:lang w:val="en-CA"/>
              </w:rPr>
              <w:lastRenderedPageBreak/>
              <w:t>1.</w:t>
            </w:r>
            <w:r w:rsidR="000670E4" w:rsidRPr="00676186">
              <w:rPr>
                <w:lang w:val="en-CA"/>
              </w:rPr>
              <w:t>9</w:t>
            </w:r>
          </w:p>
        </w:tc>
        <w:tc>
          <w:tcPr>
            <w:tcW w:w="562" w:type="pct"/>
            <w:shd w:val="clear" w:color="auto" w:fill="auto"/>
            <w:vAlign w:val="center"/>
          </w:tcPr>
          <w:p w14:paraId="16FDBD6A" w14:textId="39640A6E" w:rsidR="00BE2C42" w:rsidRPr="00676186" w:rsidRDefault="00612A82" w:rsidP="00BE2C42">
            <w:pPr>
              <w:pStyle w:val="Normal2"/>
              <w:rPr>
                <w:color w:val="auto"/>
                <w:lang w:val="en-CA"/>
              </w:rPr>
            </w:pPr>
            <w:sdt>
              <w:sdtPr>
                <w:rPr>
                  <w:color w:val="auto"/>
                  <w:lang w:val="en-CA"/>
                </w:rPr>
                <w:alias w:val="Type"/>
                <w:tag w:val="Type"/>
                <w:id w:val="-826659825"/>
                <w:placeholder>
                  <w:docPart w:val="CD4F37333F6242BA80C31A7FD1E0187A"/>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3339A3" w:rsidRPr="00676186">
                  <w:rPr>
                    <w:color w:val="auto"/>
                    <w:lang w:val="en-CA"/>
                  </w:rPr>
                  <w:t>Text - Paragraph with Heading</w:t>
                </w:r>
              </w:sdtContent>
            </w:sdt>
          </w:p>
          <w:p w14:paraId="1F58449B" w14:textId="77777777" w:rsidR="00BE2C42" w:rsidRPr="00676186" w:rsidRDefault="00BE2C42" w:rsidP="00BE2C42">
            <w:pPr>
              <w:pStyle w:val="Normal2"/>
              <w:rPr>
                <w:color w:val="auto"/>
                <w:lang w:val="en-CA"/>
              </w:rPr>
            </w:pPr>
          </w:p>
          <w:p w14:paraId="36DFBAE7" w14:textId="2E627C09" w:rsidR="00BE2C42" w:rsidRPr="00676186" w:rsidRDefault="00612A82" w:rsidP="00BE2C42">
            <w:pPr>
              <w:pStyle w:val="Normal2"/>
              <w:rPr>
                <w:lang w:val="en-CA"/>
              </w:rPr>
            </w:pPr>
            <w:sdt>
              <w:sdtPr>
                <w:rPr>
                  <w:color w:val="auto"/>
                  <w:lang w:val="en-CA"/>
                </w:rPr>
                <w:alias w:val="Type"/>
                <w:tag w:val="Type"/>
                <w:id w:val="-887801470"/>
                <w:placeholder>
                  <w:docPart w:val="DFDE7119C6674A16B4FE41D692EA683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3339A3" w:rsidRPr="00676186">
                  <w:rPr>
                    <w:color w:val="auto"/>
                    <w:lang w:val="en-CA"/>
                  </w:rPr>
                  <w:t>Interactive - Timeline</w:t>
                </w:r>
              </w:sdtContent>
            </w:sdt>
          </w:p>
        </w:tc>
        <w:tc>
          <w:tcPr>
            <w:tcW w:w="2274" w:type="pct"/>
            <w:shd w:val="clear" w:color="auto" w:fill="auto"/>
          </w:tcPr>
          <w:p w14:paraId="6CB70734" w14:textId="77777777" w:rsidR="00FF23CF" w:rsidRPr="00676186" w:rsidRDefault="00FF23CF" w:rsidP="00FF23CF">
            <w:pPr>
              <w:pStyle w:val="Textheader"/>
              <w:rPr>
                <w:rFonts w:ascii="Microsoft Sans Serif" w:hAnsi="Microsoft Sans Serif" w:cs="Microsoft Sans Serif"/>
                <w:sz w:val="17"/>
                <w:szCs w:val="17"/>
                <w:lang w:val="en-CA"/>
              </w:rPr>
            </w:pPr>
            <w:r w:rsidRPr="00676186">
              <w:rPr>
                <w:lang w:val="en-CA"/>
              </w:rPr>
              <w:t>Protect from retaliation</w:t>
            </w:r>
          </w:p>
          <w:p w14:paraId="0CFDC039" w14:textId="4594431E" w:rsidR="00FF23CF" w:rsidRPr="00676186" w:rsidRDefault="00FF23CF" w:rsidP="00094947">
            <w:pPr>
              <w:rPr>
                <w:lang w:val="en-CA"/>
              </w:rPr>
            </w:pPr>
            <w:r w:rsidRPr="2404C19C">
              <w:rPr>
                <w:lang w:val="en-CA"/>
              </w:rPr>
              <w:t xml:space="preserve">All </w:t>
            </w:r>
            <w:r w:rsidR="24A616F5" w:rsidRPr="2404C19C">
              <w:rPr>
                <w:lang w:val="en-CA"/>
              </w:rPr>
              <w:t xml:space="preserve">UN </w:t>
            </w:r>
            <w:r w:rsidRPr="2404C19C">
              <w:rPr>
                <w:lang w:val="en-CA"/>
              </w:rPr>
              <w:t xml:space="preserve">funds and programmes must protect the person who made the report from retaliation, where this is a concern. </w:t>
            </w:r>
          </w:p>
          <w:p w14:paraId="74A052B9" w14:textId="77777777" w:rsidR="00FF23CF" w:rsidRPr="00676186" w:rsidRDefault="00FF23CF" w:rsidP="00FF23CF">
            <w:pPr>
              <w:autoSpaceDE w:val="0"/>
              <w:autoSpaceDN w:val="0"/>
              <w:adjustRightInd w:val="0"/>
              <w:rPr>
                <w:rFonts w:cs="Calibri"/>
                <w:sz w:val="18"/>
                <w:szCs w:val="18"/>
                <w:lang w:val="en-CA"/>
              </w:rPr>
            </w:pPr>
          </w:p>
          <w:tbl>
            <w:tblPr>
              <w:tblStyle w:val="TableGrid"/>
              <w:tblW w:w="0" w:type="auto"/>
              <w:tblLayout w:type="fixed"/>
              <w:tblLook w:val="04A0" w:firstRow="1" w:lastRow="0" w:firstColumn="1" w:lastColumn="0" w:noHBand="0" w:noVBand="1"/>
            </w:tblPr>
            <w:tblGrid>
              <w:gridCol w:w="5867"/>
            </w:tblGrid>
            <w:tr w:rsidR="00FF23CF" w:rsidRPr="00676186" w14:paraId="16DBD489" w14:textId="77777777" w:rsidTr="2404C19C">
              <w:tc>
                <w:tcPr>
                  <w:tcW w:w="5867" w:type="dxa"/>
                </w:tcPr>
                <w:p w14:paraId="12CE5B74" w14:textId="77777777" w:rsidR="00FF23CF" w:rsidRPr="00676186" w:rsidRDefault="00FF23CF" w:rsidP="00FF23CF">
                  <w:pPr>
                    <w:rPr>
                      <w:b/>
                      <w:bCs/>
                      <w:lang w:val="en-CA"/>
                    </w:rPr>
                  </w:pPr>
                  <w:r w:rsidRPr="00676186">
                    <w:rPr>
                      <w:b/>
                      <w:bCs/>
                      <w:lang w:val="en-CA"/>
                    </w:rPr>
                    <w:t>Right to protection</w:t>
                  </w:r>
                </w:p>
                <w:p w14:paraId="570C8875" w14:textId="038327BC" w:rsidR="00FF23CF" w:rsidRPr="00676186" w:rsidRDefault="00FF23CF" w:rsidP="00FF23CF">
                  <w:pPr>
                    <w:rPr>
                      <w:lang w:val="en-CA"/>
                    </w:rPr>
                  </w:pPr>
                  <w:r w:rsidRPr="2404C19C">
                    <w:rPr>
                      <w:lang w:val="en-CA"/>
                    </w:rPr>
                    <w:t xml:space="preserve">Any </w:t>
                  </w:r>
                  <w:r w:rsidR="00617ADD">
                    <w:rPr>
                      <w:lang w:val="en-CA"/>
                    </w:rPr>
                    <w:t xml:space="preserve">member of personnel </w:t>
                  </w:r>
                  <w:r w:rsidRPr="2404C19C">
                    <w:rPr>
                      <w:lang w:val="en-CA"/>
                    </w:rPr>
                    <w:t>who</w:t>
                  </w:r>
                  <w:r w:rsidR="17DDDC3A" w:rsidRPr="2404C19C">
                    <w:rPr>
                      <w:lang w:val="en-CA"/>
                    </w:rPr>
                    <w:t xml:space="preserve"> </w:t>
                  </w:r>
                  <w:r w:rsidRPr="2404C19C">
                    <w:rPr>
                      <w:lang w:val="en-CA"/>
                    </w:rPr>
                    <w:t>reports sexual exploitation and abuse has the right to be protected from retaliation under the applicable policy</w:t>
                  </w:r>
                  <w:r w:rsidR="4C972956" w:rsidRPr="2404C19C">
                    <w:rPr>
                      <w:lang w:val="en-CA"/>
                    </w:rPr>
                    <w:t>.</w:t>
                  </w:r>
                </w:p>
              </w:tc>
            </w:tr>
            <w:tr w:rsidR="00FF23CF" w:rsidRPr="00676186" w14:paraId="51D9A519" w14:textId="77777777" w:rsidTr="2404C19C">
              <w:tc>
                <w:tcPr>
                  <w:tcW w:w="5867" w:type="dxa"/>
                </w:tcPr>
                <w:p w14:paraId="232FA8DB" w14:textId="77777777" w:rsidR="00FF23CF" w:rsidRPr="00676186" w:rsidRDefault="00FF23CF" w:rsidP="00FF23CF">
                  <w:pPr>
                    <w:rPr>
                      <w:b/>
                      <w:bCs/>
                      <w:lang w:val="en-CA"/>
                    </w:rPr>
                  </w:pPr>
                  <w:r w:rsidRPr="00676186">
                    <w:rPr>
                      <w:b/>
                      <w:bCs/>
                      <w:lang w:val="en-CA"/>
                    </w:rPr>
                    <w:t>Report retaliation</w:t>
                  </w:r>
                </w:p>
                <w:p w14:paraId="0A75520E" w14:textId="52C58A07" w:rsidR="00FF23CF" w:rsidRPr="00676186" w:rsidRDefault="00FF23CF" w:rsidP="00FF23CF">
                  <w:pPr>
                    <w:rPr>
                      <w:lang w:val="en-CA"/>
                    </w:rPr>
                  </w:pPr>
                  <w:r w:rsidRPr="00676186">
                    <w:rPr>
                      <w:lang w:val="en-CA"/>
                    </w:rPr>
                    <w:t>If retaliation subsequently happens</w:t>
                  </w:r>
                  <w:r w:rsidR="00A3348A" w:rsidRPr="00676186">
                    <w:rPr>
                      <w:lang w:val="en-CA"/>
                    </w:rPr>
                    <w:t xml:space="preserve">, or if </w:t>
                  </w:r>
                  <w:r w:rsidR="00D676FA">
                    <w:rPr>
                      <w:lang w:val="en-CA"/>
                    </w:rPr>
                    <w:t>the person</w:t>
                  </w:r>
                  <w:r w:rsidR="00A3348A" w:rsidRPr="00676186">
                    <w:rPr>
                      <w:lang w:val="en-CA"/>
                    </w:rPr>
                    <w:t xml:space="preserve"> who reported the SEA allegation or any other </w:t>
                  </w:r>
                  <w:r w:rsidR="00441C2A">
                    <w:rPr>
                      <w:lang w:val="en-CA"/>
                    </w:rPr>
                    <w:t>member of personnel</w:t>
                  </w:r>
                  <w:r w:rsidR="00A3348A" w:rsidRPr="00676186">
                    <w:rPr>
                      <w:lang w:val="en-CA"/>
                    </w:rPr>
                    <w:t xml:space="preserve"> reasonably expects retaliation to happen, </w:t>
                  </w:r>
                  <w:r w:rsidRPr="00676186">
                    <w:rPr>
                      <w:lang w:val="en-CA"/>
                    </w:rPr>
                    <w:t>this must be reported immediately to your Ethics Office. If retaliation is found to have occurred, this will be treated as misconduct</w:t>
                  </w:r>
                  <w:r w:rsidR="000305C0">
                    <w:rPr>
                      <w:lang w:val="en-CA"/>
                    </w:rPr>
                    <w:t>.</w:t>
                  </w:r>
                </w:p>
              </w:tc>
            </w:tr>
          </w:tbl>
          <w:p w14:paraId="1D63243E" w14:textId="77777777" w:rsidR="00FF23CF" w:rsidRPr="00676186" w:rsidRDefault="00FF23CF" w:rsidP="00FF23CF">
            <w:pPr>
              <w:autoSpaceDE w:val="0"/>
              <w:autoSpaceDN w:val="0"/>
              <w:adjustRightInd w:val="0"/>
              <w:rPr>
                <w:rFonts w:ascii="Microsoft Sans Serif" w:hAnsi="Microsoft Sans Serif" w:cs="Microsoft Sans Serif"/>
                <w:sz w:val="17"/>
                <w:szCs w:val="17"/>
                <w:lang w:val="en-CA"/>
              </w:rPr>
            </w:pPr>
          </w:p>
          <w:p w14:paraId="4011FF31" w14:textId="5B4DA8CF" w:rsidR="00AE3A6D" w:rsidRPr="00676186" w:rsidRDefault="00AE3A6D" w:rsidP="00B72C47">
            <w:pPr>
              <w:rPr>
                <w:lang w:val="en-CA"/>
              </w:rPr>
            </w:pPr>
          </w:p>
        </w:tc>
        <w:tc>
          <w:tcPr>
            <w:tcW w:w="1432" w:type="pct"/>
            <w:shd w:val="clear" w:color="auto" w:fill="auto"/>
            <w:vAlign w:val="center"/>
          </w:tcPr>
          <w:p w14:paraId="0D77DB63" w14:textId="75194BAC" w:rsidR="00B33FB4" w:rsidRPr="00676186" w:rsidRDefault="00B33FB4" w:rsidP="00657F64">
            <w:pPr>
              <w:pStyle w:val="Normal2"/>
              <w:rPr>
                <w:lang w:val="en-CA"/>
              </w:rPr>
            </w:pPr>
          </w:p>
        </w:tc>
        <w:tc>
          <w:tcPr>
            <w:tcW w:w="447" w:type="pct"/>
          </w:tcPr>
          <w:p w14:paraId="4A281D9C" w14:textId="77777777" w:rsidR="00BE2C42" w:rsidRPr="00676186" w:rsidRDefault="00BE2C42" w:rsidP="00657F64">
            <w:pPr>
              <w:pStyle w:val="Normal2"/>
              <w:rPr>
                <w:lang w:val="en-CA"/>
              </w:rPr>
            </w:pPr>
          </w:p>
        </w:tc>
      </w:tr>
      <w:tr w:rsidR="003339A3" w:rsidRPr="00676186" w14:paraId="61E4D1AD" w14:textId="77777777" w:rsidTr="5ABFFCA5">
        <w:trPr>
          <w:cantSplit/>
          <w:trHeight w:val="490"/>
        </w:trPr>
        <w:tc>
          <w:tcPr>
            <w:tcW w:w="285" w:type="pct"/>
            <w:shd w:val="clear" w:color="auto" w:fill="auto"/>
            <w:vAlign w:val="center"/>
          </w:tcPr>
          <w:p w14:paraId="0D27E55E" w14:textId="40555122" w:rsidR="003339A3" w:rsidRPr="00676186" w:rsidRDefault="003339A3" w:rsidP="00657F64">
            <w:pPr>
              <w:pStyle w:val="Normal2"/>
              <w:jc w:val="center"/>
              <w:rPr>
                <w:lang w:val="en-CA"/>
              </w:rPr>
            </w:pPr>
            <w:r w:rsidRPr="00676186">
              <w:rPr>
                <w:lang w:val="en-CA"/>
              </w:rPr>
              <w:lastRenderedPageBreak/>
              <w:t>1.</w:t>
            </w:r>
            <w:r w:rsidR="000670E4" w:rsidRPr="00676186">
              <w:rPr>
                <w:lang w:val="en-CA"/>
              </w:rPr>
              <w:t>10</w:t>
            </w:r>
          </w:p>
        </w:tc>
        <w:tc>
          <w:tcPr>
            <w:tcW w:w="562" w:type="pct"/>
            <w:shd w:val="clear" w:color="auto" w:fill="auto"/>
            <w:vAlign w:val="center"/>
          </w:tcPr>
          <w:p w14:paraId="1A9B3B65" w14:textId="77777777" w:rsidR="003339A3" w:rsidRPr="00676186" w:rsidRDefault="00612A82" w:rsidP="003339A3">
            <w:pPr>
              <w:pStyle w:val="Normal2"/>
              <w:rPr>
                <w:color w:val="auto"/>
                <w:lang w:val="en-CA"/>
              </w:rPr>
            </w:pPr>
            <w:sdt>
              <w:sdtPr>
                <w:rPr>
                  <w:color w:val="auto"/>
                  <w:lang w:val="en-CA"/>
                </w:rPr>
                <w:alias w:val="Type"/>
                <w:tag w:val="Type"/>
                <w:id w:val="-463507774"/>
                <w:placeholder>
                  <w:docPart w:val="FF899F7FD5584E939F086FCC2E45D5D1"/>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3339A3" w:rsidRPr="00676186">
                  <w:rPr>
                    <w:color w:val="auto"/>
                    <w:lang w:val="en-CA"/>
                  </w:rPr>
                  <w:t>Text - Paragraph with Heading</w:t>
                </w:r>
              </w:sdtContent>
            </w:sdt>
          </w:p>
          <w:p w14:paraId="50425606" w14:textId="77777777" w:rsidR="003339A3" w:rsidRPr="00676186" w:rsidRDefault="003339A3" w:rsidP="003339A3">
            <w:pPr>
              <w:pStyle w:val="Normal2"/>
              <w:rPr>
                <w:color w:val="auto"/>
                <w:lang w:val="en-CA"/>
              </w:rPr>
            </w:pPr>
          </w:p>
          <w:p w14:paraId="4E96FF92" w14:textId="294CFAEF" w:rsidR="003339A3" w:rsidRPr="00676186" w:rsidRDefault="00612A82" w:rsidP="003339A3">
            <w:pPr>
              <w:pStyle w:val="Normal2"/>
              <w:rPr>
                <w:color w:val="auto"/>
                <w:lang w:val="en-CA"/>
              </w:rPr>
            </w:pPr>
            <w:sdt>
              <w:sdtPr>
                <w:rPr>
                  <w:color w:val="auto"/>
                  <w:lang w:val="en-CA"/>
                </w:rPr>
                <w:alias w:val="Type"/>
                <w:tag w:val="Type"/>
                <w:id w:val="1743758398"/>
                <w:placeholder>
                  <w:docPart w:val="645E0A9B5E3549EAAA44E8293081A61F"/>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3339A3" w:rsidRPr="00676186">
                  <w:rPr>
                    <w:color w:val="auto"/>
                    <w:lang w:val="en-CA"/>
                  </w:rPr>
                  <w:t>Interactive - Flashcards</w:t>
                </w:r>
              </w:sdtContent>
            </w:sdt>
          </w:p>
        </w:tc>
        <w:tc>
          <w:tcPr>
            <w:tcW w:w="2274" w:type="pct"/>
            <w:shd w:val="clear" w:color="auto" w:fill="auto"/>
          </w:tcPr>
          <w:p w14:paraId="29A401C7" w14:textId="51DECE94" w:rsidR="00094947" w:rsidRPr="00676186" w:rsidRDefault="00094947" w:rsidP="00094947">
            <w:pPr>
              <w:pStyle w:val="Textheader"/>
              <w:rPr>
                <w:lang w:val="en-CA"/>
              </w:rPr>
            </w:pPr>
            <w:r w:rsidRPr="00676186">
              <w:rPr>
                <w:lang w:val="en-CA"/>
              </w:rPr>
              <w:t>Policies on retaliation</w:t>
            </w:r>
          </w:p>
          <w:p w14:paraId="16D6ADD0" w14:textId="5EFF5D24" w:rsidR="003339A3" w:rsidRPr="00676186" w:rsidRDefault="00094947" w:rsidP="00094947">
            <w:pPr>
              <w:rPr>
                <w:lang w:val="en-CA"/>
              </w:rPr>
            </w:pPr>
            <w:r w:rsidRPr="00676186">
              <w:rPr>
                <w:lang w:val="en-CA"/>
              </w:rPr>
              <w:t>For more information about protection from retaliation or to obtain a copy of the policy, refer to your specific agency</w:t>
            </w:r>
            <w:r w:rsidR="00D17690">
              <w:rPr>
                <w:lang w:val="en-CA"/>
              </w:rPr>
              <w:t>.</w:t>
            </w:r>
          </w:p>
          <w:p w14:paraId="1CC08E8A" w14:textId="4CC51921" w:rsidR="00094947" w:rsidRPr="00676186" w:rsidRDefault="007E6F05" w:rsidP="00094947">
            <w:pPr>
              <w:rPr>
                <w:i/>
                <w:iCs/>
                <w:color w:val="1F497D" w:themeColor="text2"/>
                <w:lang w:val="en-CA"/>
              </w:rPr>
            </w:pPr>
            <w:r w:rsidRPr="00676186">
              <w:rPr>
                <w:i/>
                <w:iCs/>
                <w:color w:val="1F497D" w:themeColor="text2"/>
                <w:lang w:val="en-CA"/>
              </w:rPr>
              <w:t>Select</w:t>
            </w:r>
            <w:r w:rsidR="00094947" w:rsidRPr="00676186">
              <w:rPr>
                <w:i/>
                <w:iCs/>
                <w:color w:val="1F497D" w:themeColor="text2"/>
                <w:lang w:val="en-CA"/>
              </w:rPr>
              <w:t xml:space="preserve"> an item below </w:t>
            </w:r>
            <w:r w:rsidRPr="00676186">
              <w:rPr>
                <w:i/>
                <w:iCs/>
                <w:color w:val="1F497D" w:themeColor="text2"/>
                <w:lang w:val="en-CA"/>
              </w:rPr>
              <w:t>for</w:t>
            </w:r>
            <w:r w:rsidR="00094947" w:rsidRPr="00676186">
              <w:rPr>
                <w:i/>
                <w:iCs/>
                <w:color w:val="1F497D" w:themeColor="text2"/>
                <w:lang w:val="en-CA"/>
              </w:rPr>
              <w:t xml:space="preserve"> the </w:t>
            </w:r>
            <w:r w:rsidRPr="00676186">
              <w:rPr>
                <w:i/>
                <w:iCs/>
                <w:color w:val="1F497D" w:themeColor="text2"/>
                <w:lang w:val="en-CA"/>
              </w:rPr>
              <w:t>policy links</w:t>
            </w:r>
            <w:r w:rsidR="00094947" w:rsidRPr="00676186">
              <w:rPr>
                <w:i/>
                <w:iCs/>
                <w:color w:val="1F497D" w:themeColor="text2"/>
                <w:lang w:val="en-CA"/>
              </w:rPr>
              <w:t>.</w:t>
            </w:r>
          </w:p>
          <w:tbl>
            <w:tblPr>
              <w:tblStyle w:val="TableGrid"/>
              <w:tblW w:w="0" w:type="auto"/>
              <w:tblLayout w:type="fixed"/>
              <w:tblLook w:val="04A0" w:firstRow="1" w:lastRow="0" w:firstColumn="1" w:lastColumn="0" w:noHBand="0" w:noVBand="1"/>
            </w:tblPr>
            <w:tblGrid>
              <w:gridCol w:w="2933"/>
              <w:gridCol w:w="2934"/>
            </w:tblGrid>
            <w:tr w:rsidR="00094947" w:rsidRPr="00676186" w14:paraId="0D3C18A8" w14:textId="77777777" w:rsidTr="5ABFFCA5">
              <w:tc>
                <w:tcPr>
                  <w:tcW w:w="2933" w:type="dxa"/>
                </w:tcPr>
                <w:p w14:paraId="6357E383" w14:textId="03549811" w:rsidR="00094947" w:rsidRPr="00676186" w:rsidRDefault="00094947" w:rsidP="00094947">
                  <w:pPr>
                    <w:rPr>
                      <w:b/>
                      <w:bCs/>
                      <w:lang w:val="en-CA"/>
                    </w:rPr>
                  </w:pPr>
                  <w:r w:rsidRPr="00676186">
                    <w:rPr>
                      <w:b/>
                      <w:bCs/>
                      <w:lang w:val="en-CA"/>
                    </w:rPr>
                    <w:t>[Front]</w:t>
                  </w:r>
                </w:p>
              </w:tc>
              <w:tc>
                <w:tcPr>
                  <w:tcW w:w="2934" w:type="dxa"/>
                </w:tcPr>
                <w:p w14:paraId="3DC016EB" w14:textId="3899358D" w:rsidR="00094947" w:rsidRPr="00676186" w:rsidRDefault="00094947" w:rsidP="00094947">
                  <w:pPr>
                    <w:rPr>
                      <w:b/>
                      <w:bCs/>
                      <w:lang w:val="en-CA"/>
                    </w:rPr>
                  </w:pPr>
                  <w:r w:rsidRPr="00676186">
                    <w:rPr>
                      <w:b/>
                      <w:bCs/>
                      <w:lang w:val="en-CA"/>
                    </w:rPr>
                    <w:t>[Back]</w:t>
                  </w:r>
                </w:p>
              </w:tc>
            </w:tr>
            <w:tr w:rsidR="00094947" w:rsidRPr="00676186" w14:paraId="354D3134" w14:textId="77777777" w:rsidTr="5ABFFCA5">
              <w:tc>
                <w:tcPr>
                  <w:tcW w:w="2933" w:type="dxa"/>
                </w:tcPr>
                <w:p w14:paraId="13D5476A" w14:textId="77777777" w:rsidR="00094947" w:rsidRPr="00676186" w:rsidRDefault="007E6F05" w:rsidP="00094947">
                  <w:pPr>
                    <w:rPr>
                      <w:b/>
                      <w:lang w:val="en-CA"/>
                    </w:rPr>
                  </w:pPr>
                  <w:r w:rsidRPr="00676186">
                    <w:rPr>
                      <w:b/>
                      <w:lang w:val="en-CA"/>
                    </w:rPr>
                    <w:t>[</w:t>
                  </w:r>
                  <w:r w:rsidRPr="00676186">
                    <w:rPr>
                      <w:rFonts w:ascii="Wingdings 2" w:eastAsia="Wingdings 2" w:hAnsi="Wingdings 2" w:cs="Wingdings 2"/>
                      <w:b/>
                      <w:lang w:val="en-CA"/>
                    </w:rPr>
                    <w:t></w:t>
                  </w:r>
                  <w:r w:rsidRPr="00676186">
                    <w:rPr>
                      <w:b/>
                      <w:lang w:val="en-CA"/>
                    </w:rPr>
                    <w:t>][1]</w:t>
                  </w:r>
                </w:p>
                <w:p w14:paraId="558A8BFE" w14:textId="44E2FD76" w:rsidR="00D31182" w:rsidRPr="00676186" w:rsidRDefault="00D31182" w:rsidP="00094947">
                  <w:pPr>
                    <w:rPr>
                      <w:lang w:val="en-CA"/>
                    </w:rPr>
                  </w:pPr>
                </w:p>
              </w:tc>
              <w:tc>
                <w:tcPr>
                  <w:tcW w:w="2934" w:type="dxa"/>
                </w:tcPr>
                <w:p w14:paraId="3F297A7F" w14:textId="5BE847C3" w:rsidR="00094947" w:rsidRPr="00676186" w:rsidRDefault="00381C51" w:rsidP="00094947">
                  <w:pPr>
                    <w:rPr>
                      <w:lang w:val="en-CA"/>
                    </w:rPr>
                  </w:pPr>
                  <w:r w:rsidRPr="00676186">
                    <w:rPr>
                      <w:bCs/>
                      <w:color w:val="auto"/>
                      <w:lang w:val="en-CA"/>
                    </w:rPr>
                    <w:t>Policy on Protection from Retaliation</w:t>
                  </w:r>
                  <w:r w:rsidRPr="00676186">
                    <w:rPr>
                      <w:b/>
                      <w:color w:val="auto"/>
                      <w:lang w:val="en-CA"/>
                    </w:rPr>
                    <w:t xml:space="preserve"> </w:t>
                  </w:r>
                  <w:r w:rsidR="00312835" w:rsidRPr="00676186">
                    <w:rPr>
                      <w:b/>
                      <w:color w:val="0070C0"/>
                      <w:lang w:val="en-CA"/>
                    </w:rPr>
                    <w:t>[link1]</w:t>
                  </w:r>
                  <w:r w:rsidRPr="00676186">
                    <w:rPr>
                      <w:lang w:val="en-CA"/>
                    </w:rPr>
                    <w:t xml:space="preserve"> </w:t>
                  </w:r>
                </w:p>
              </w:tc>
            </w:tr>
            <w:tr w:rsidR="00094947" w:rsidRPr="00676186" w14:paraId="4650F7FB" w14:textId="77777777" w:rsidTr="5ABFFCA5">
              <w:tc>
                <w:tcPr>
                  <w:tcW w:w="2933" w:type="dxa"/>
                </w:tcPr>
                <w:p w14:paraId="53ECC42E" w14:textId="77777777" w:rsidR="00094947" w:rsidRPr="00676186" w:rsidRDefault="007E6F05" w:rsidP="00094947">
                  <w:pPr>
                    <w:rPr>
                      <w:b/>
                      <w:lang w:val="en-CA"/>
                    </w:rPr>
                  </w:pPr>
                  <w:r w:rsidRPr="00676186">
                    <w:rPr>
                      <w:b/>
                      <w:lang w:val="en-CA"/>
                    </w:rPr>
                    <w:t>[</w:t>
                  </w:r>
                  <w:r w:rsidRPr="00676186">
                    <w:rPr>
                      <w:rFonts w:ascii="Wingdings 2" w:eastAsia="Wingdings 2" w:hAnsi="Wingdings 2" w:cs="Wingdings 2"/>
                      <w:b/>
                      <w:lang w:val="en-CA"/>
                    </w:rPr>
                    <w:t></w:t>
                  </w:r>
                  <w:r w:rsidRPr="00676186">
                    <w:rPr>
                      <w:b/>
                      <w:lang w:val="en-CA"/>
                    </w:rPr>
                    <w:t>][2]</w:t>
                  </w:r>
                </w:p>
                <w:p w14:paraId="6D657446" w14:textId="53226F88" w:rsidR="00D31182" w:rsidRPr="00676186" w:rsidRDefault="00D31182" w:rsidP="00094947">
                  <w:pPr>
                    <w:rPr>
                      <w:lang w:val="en-CA"/>
                    </w:rPr>
                  </w:pPr>
                </w:p>
              </w:tc>
              <w:tc>
                <w:tcPr>
                  <w:tcW w:w="2934" w:type="dxa"/>
                </w:tcPr>
                <w:p w14:paraId="682AA035" w14:textId="78D87E2C" w:rsidR="00094947" w:rsidRPr="00676186" w:rsidRDefault="00381C51" w:rsidP="00094947">
                  <w:pPr>
                    <w:rPr>
                      <w:lang w:val="en-CA"/>
                    </w:rPr>
                  </w:pPr>
                  <w:r w:rsidRPr="00676186">
                    <w:rPr>
                      <w:lang w:val="en-CA"/>
                    </w:rPr>
                    <w:t xml:space="preserve">Policy </w:t>
                  </w:r>
                  <w:ins w:id="34" w:author="Melissa Laurent" w:date="2020-07-31T09:26:00Z">
                    <w:r w:rsidR="00612A82">
                      <w:rPr>
                        <w:lang w:val="en-CA"/>
                      </w:rPr>
                      <w:t>on</w:t>
                    </w:r>
                  </w:ins>
                  <w:del w:id="35" w:author="Melissa Laurent" w:date="2020-07-31T09:26:00Z">
                    <w:r w:rsidRPr="00676186" w:rsidDel="00612A82">
                      <w:rPr>
                        <w:lang w:val="en-CA"/>
                      </w:rPr>
                      <w:delText>for</w:delText>
                    </w:r>
                  </w:del>
                  <w:r w:rsidRPr="00676186">
                    <w:rPr>
                      <w:lang w:val="en-CA"/>
                    </w:rPr>
                    <w:t xml:space="preserve"> Protection against Retaliation </w:t>
                  </w:r>
                  <w:r w:rsidR="00312835" w:rsidRPr="00676186">
                    <w:rPr>
                      <w:b/>
                      <w:color w:val="0070C0"/>
                      <w:lang w:val="en-CA"/>
                    </w:rPr>
                    <w:t>[link2]</w:t>
                  </w:r>
                  <w:r w:rsidRPr="00676186">
                    <w:rPr>
                      <w:lang w:val="en-CA"/>
                    </w:rPr>
                    <w:t xml:space="preserve"> </w:t>
                  </w:r>
                </w:p>
              </w:tc>
            </w:tr>
            <w:tr w:rsidR="00B62D02" w:rsidRPr="00676186" w14:paraId="68DB45ED" w14:textId="77777777" w:rsidTr="5ABFFCA5">
              <w:tc>
                <w:tcPr>
                  <w:tcW w:w="2933" w:type="dxa"/>
                </w:tcPr>
                <w:p w14:paraId="3E515C67" w14:textId="6A66B3AD" w:rsidR="00B62D02" w:rsidRPr="00676186" w:rsidRDefault="00B62D02" w:rsidP="00B62D02">
                  <w:pPr>
                    <w:rPr>
                      <w:b/>
                      <w:lang w:val="en-CA"/>
                    </w:rPr>
                  </w:pPr>
                  <w:r w:rsidRPr="00676186">
                    <w:rPr>
                      <w:b/>
                      <w:lang w:val="en-CA"/>
                    </w:rPr>
                    <w:t>[</w:t>
                  </w:r>
                  <w:r w:rsidRPr="00676186">
                    <w:rPr>
                      <w:rFonts w:ascii="Wingdings 2" w:eastAsia="Wingdings 2" w:hAnsi="Wingdings 2" w:cs="Wingdings 2"/>
                      <w:b/>
                      <w:lang w:val="en-CA"/>
                    </w:rPr>
                    <w:t></w:t>
                  </w:r>
                  <w:r w:rsidRPr="00676186">
                    <w:rPr>
                      <w:b/>
                      <w:lang w:val="en-CA"/>
                    </w:rPr>
                    <w:t>][</w:t>
                  </w:r>
                  <w:r>
                    <w:rPr>
                      <w:b/>
                      <w:lang w:val="en-CA"/>
                    </w:rPr>
                    <w:t>3</w:t>
                  </w:r>
                  <w:r w:rsidRPr="00676186">
                    <w:rPr>
                      <w:b/>
                      <w:lang w:val="en-CA"/>
                    </w:rPr>
                    <w:t>]</w:t>
                  </w:r>
                </w:p>
                <w:p w14:paraId="1EFA5587" w14:textId="5BE67F0A" w:rsidR="00B62D02" w:rsidRPr="00676186" w:rsidRDefault="00B62D02" w:rsidP="00B62D02">
                  <w:pPr>
                    <w:rPr>
                      <w:b/>
                      <w:lang w:val="en-CA"/>
                    </w:rPr>
                  </w:pPr>
                </w:p>
              </w:tc>
              <w:tc>
                <w:tcPr>
                  <w:tcW w:w="2934" w:type="dxa"/>
                </w:tcPr>
                <w:p w14:paraId="04AFD717" w14:textId="61A4567C" w:rsidR="00B62D02" w:rsidRPr="00676186" w:rsidRDefault="00B62D02" w:rsidP="00B62D02">
                  <w:pPr>
                    <w:rPr>
                      <w:lang w:val="en-CA"/>
                    </w:rPr>
                  </w:pPr>
                  <w:r w:rsidRPr="2404C19C">
                    <w:rPr>
                      <w:lang w:val="en-CA"/>
                    </w:rPr>
                    <w:t>UNHCR personnel can contact the Ethics Office by email at</w:t>
                  </w:r>
                  <w:r w:rsidRPr="2404C19C">
                    <w:rPr>
                      <w:rFonts w:cs="Calibri"/>
                      <w:sz w:val="18"/>
                      <w:szCs w:val="18"/>
                      <w:lang w:val="en-CA"/>
                    </w:rPr>
                    <w:t xml:space="preserve"> </w:t>
                  </w:r>
                  <w:r w:rsidRPr="00A462A2">
                    <w:rPr>
                      <w:rFonts w:cs="Calibri"/>
                      <w:color w:val="0070C0"/>
                      <w:sz w:val="18"/>
                      <w:szCs w:val="18"/>
                      <w:lang w:val="en-CA"/>
                    </w:rPr>
                    <w:t>HQETHICS@unhcr.org</w:t>
                  </w:r>
                  <w:r w:rsidR="00A462A2">
                    <w:rPr>
                      <w:rFonts w:cs="Calibri"/>
                      <w:color w:val="auto"/>
                      <w:sz w:val="18"/>
                      <w:szCs w:val="18"/>
                      <w:lang w:val="en-CA"/>
                    </w:rPr>
                    <w:t>.</w:t>
                  </w:r>
                  <w:r w:rsidRPr="00A462A2">
                    <w:rPr>
                      <w:rFonts w:cs="Calibri"/>
                      <w:color w:val="0070C0"/>
                      <w:sz w:val="18"/>
                      <w:szCs w:val="18"/>
                      <w:lang w:val="en-CA"/>
                    </w:rPr>
                    <w:t xml:space="preserve"> </w:t>
                  </w:r>
                  <w:r w:rsidRPr="2404C19C">
                    <w:rPr>
                      <w:b/>
                      <w:bCs/>
                      <w:color w:val="0070C0"/>
                      <w:lang w:val="en-CA"/>
                    </w:rPr>
                    <w:t>[link</w:t>
                  </w:r>
                  <w:r>
                    <w:rPr>
                      <w:b/>
                      <w:bCs/>
                      <w:color w:val="0070C0"/>
                      <w:lang w:val="en-CA"/>
                    </w:rPr>
                    <w:t>3</w:t>
                  </w:r>
                  <w:r w:rsidRPr="2404C19C">
                    <w:rPr>
                      <w:b/>
                      <w:bCs/>
                      <w:color w:val="0070C0"/>
                      <w:lang w:val="en-CA"/>
                    </w:rPr>
                    <w:t>]</w:t>
                  </w:r>
                </w:p>
              </w:tc>
            </w:tr>
            <w:tr w:rsidR="00B62D02" w:rsidRPr="00676186" w14:paraId="097A75F3" w14:textId="77777777" w:rsidTr="5ABFFCA5">
              <w:tc>
                <w:tcPr>
                  <w:tcW w:w="2933" w:type="dxa"/>
                </w:tcPr>
                <w:p w14:paraId="704864EB" w14:textId="7DACCE7C" w:rsidR="00B62D02" w:rsidRPr="00676186" w:rsidRDefault="00B62D02" w:rsidP="00B62D02">
                  <w:pPr>
                    <w:rPr>
                      <w:b/>
                      <w:lang w:val="en-CA"/>
                    </w:rPr>
                  </w:pPr>
                  <w:r w:rsidRPr="00676186">
                    <w:rPr>
                      <w:b/>
                      <w:lang w:val="en-CA"/>
                    </w:rPr>
                    <w:t>[</w:t>
                  </w:r>
                  <w:r w:rsidRPr="00676186">
                    <w:rPr>
                      <w:rFonts w:ascii="Wingdings 2" w:eastAsia="Wingdings 2" w:hAnsi="Wingdings 2" w:cs="Wingdings 2"/>
                      <w:b/>
                      <w:lang w:val="en-CA"/>
                    </w:rPr>
                    <w:t></w:t>
                  </w:r>
                  <w:r w:rsidRPr="00676186">
                    <w:rPr>
                      <w:b/>
                      <w:lang w:val="en-CA"/>
                    </w:rPr>
                    <w:t>][</w:t>
                  </w:r>
                  <w:r>
                    <w:rPr>
                      <w:b/>
                      <w:lang w:val="en-CA"/>
                    </w:rPr>
                    <w:t>4</w:t>
                  </w:r>
                  <w:r w:rsidRPr="00676186">
                    <w:rPr>
                      <w:b/>
                      <w:lang w:val="en-CA"/>
                    </w:rPr>
                    <w:t>]</w:t>
                  </w:r>
                </w:p>
                <w:p w14:paraId="2B463326" w14:textId="6B1DA22D" w:rsidR="00B62D02" w:rsidRPr="00676186" w:rsidRDefault="00B62D02" w:rsidP="00B62D02">
                  <w:pPr>
                    <w:rPr>
                      <w:lang w:val="en-CA"/>
                    </w:rPr>
                  </w:pPr>
                </w:p>
              </w:tc>
              <w:tc>
                <w:tcPr>
                  <w:tcW w:w="2934" w:type="dxa"/>
                </w:tcPr>
                <w:p w14:paraId="3F24FFE9" w14:textId="582E42CF" w:rsidR="00B62D02" w:rsidRPr="00676186" w:rsidRDefault="00B62D02" w:rsidP="00B62D02">
                  <w:pPr>
                    <w:rPr>
                      <w:lang w:val="en-CA"/>
                    </w:rPr>
                  </w:pPr>
                  <w:r w:rsidRPr="00676186">
                    <w:rPr>
                      <w:lang w:val="en-CA"/>
                    </w:rPr>
                    <w:t>Whistle-blower protection policy</w:t>
                  </w:r>
                  <w:r w:rsidRPr="00676186">
                    <w:rPr>
                      <w:b/>
                      <w:color w:val="0070C0"/>
                      <w:lang w:val="en-CA"/>
                    </w:rPr>
                    <w:t>[link</w:t>
                  </w:r>
                  <w:r>
                    <w:rPr>
                      <w:b/>
                      <w:color w:val="0070C0"/>
                      <w:lang w:val="en-CA"/>
                    </w:rPr>
                    <w:t>4</w:t>
                  </w:r>
                  <w:r w:rsidRPr="00676186">
                    <w:rPr>
                      <w:b/>
                      <w:color w:val="0070C0"/>
                      <w:lang w:val="en-CA"/>
                    </w:rPr>
                    <w:t>]</w:t>
                  </w:r>
                  <w:r w:rsidRPr="00676186">
                    <w:rPr>
                      <w:lang w:val="en-CA"/>
                    </w:rPr>
                    <w:t xml:space="preserve"> </w:t>
                  </w:r>
                </w:p>
              </w:tc>
            </w:tr>
            <w:tr w:rsidR="00B62D02" w:rsidRPr="00676186" w14:paraId="3E269828" w14:textId="77777777" w:rsidTr="5ABFFCA5">
              <w:tc>
                <w:tcPr>
                  <w:tcW w:w="2933" w:type="dxa"/>
                </w:tcPr>
                <w:p w14:paraId="01BE9A84" w14:textId="01C5D18D" w:rsidR="00B62D02" w:rsidRPr="00676186" w:rsidRDefault="00B62D02" w:rsidP="00B62D02">
                  <w:pPr>
                    <w:rPr>
                      <w:b/>
                      <w:lang w:val="en-CA"/>
                    </w:rPr>
                  </w:pPr>
                  <w:r w:rsidRPr="00676186">
                    <w:rPr>
                      <w:b/>
                      <w:lang w:val="en-CA"/>
                    </w:rPr>
                    <w:t>[</w:t>
                  </w:r>
                  <w:r w:rsidRPr="00676186">
                    <w:rPr>
                      <w:rFonts w:ascii="Wingdings 2" w:eastAsia="Wingdings 2" w:hAnsi="Wingdings 2" w:cs="Wingdings 2"/>
                      <w:b/>
                      <w:lang w:val="en-CA"/>
                    </w:rPr>
                    <w:t></w:t>
                  </w:r>
                  <w:r w:rsidRPr="00676186">
                    <w:rPr>
                      <w:b/>
                      <w:lang w:val="en-CA"/>
                    </w:rPr>
                    <w:t>][</w:t>
                  </w:r>
                  <w:r>
                    <w:rPr>
                      <w:b/>
                      <w:lang w:val="en-CA"/>
                    </w:rPr>
                    <w:t>5</w:t>
                  </w:r>
                  <w:r w:rsidRPr="00676186">
                    <w:rPr>
                      <w:b/>
                      <w:lang w:val="en-CA"/>
                    </w:rPr>
                    <w:t>]</w:t>
                  </w:r>
                </w:p>
                <w:p w14:paraId="3A0B98C2" w14:textId="6AE37628" w:rsidR="00B62D02" w:rsidRPr="00676186" w:rsidRDefault="00B62D02" w:rsidP="00B62D02">
                  <w:pPr>
                    <w:rPr>
                      <w:lang w:val="en-CA"/>
                    </w:rPr>
                  </w:pPr>
                </w:p>
              </w:tc>
              <w:tc>
                <w:tcPr>
                  <w:tcW w:w="2934" w:type="dxa"/>
                </w:tcPr>
                <w:p w14:paraId="69F02E21" w14:textId="0F311250" w:rsidR="00B62D02" w:rsidRPr="00676186" w:rsidRDefault="00B62D02" w:rsidP="00B62D02">
                  <w:pPr>
                    <w:rPr>
                      <w:lang w:val="en-CA"/>
                    </w:rPr>
                  </w:pPr>
                  <w:r w:rsidRPr="00676186">
                    <w:rPr>
                      <w:lang w:val="en-CA"/>
                    </w:rPr>
                    <w:t xml:space="preserve">Policy </w:t>
                  </w:r>
                  <w:ins w:id="36" w:author="Melissa Laurent" w:date="2020-07-31T09:26:00Z">
                    <w:r w:rsidR="00612A82">
                      <w:rPr>
                        <w:lang w:val="en-CA"/>
                      </w:rPr>
                      <w:t>on</w:t>
                    </w:r>
                  </w:ins>
                  <w:del w:id="37" w:author="Melissa Laurent" w:date="2020-07-31T09:26:00Z">
                    <w:r w:rsidRPr="00676186" w:rsidDel="00612A82">
                      <w:rPr>
                        <w:lang w:val="en-CA"/>
                      </w:rPr>
                      <w:delText>for</w:delText>
                    </w:r>
                  </w:del>
                  <w:r w:rsidRPr="00676186">
                    <w:rPr>
                      <w:lang w:val="en-CA"/>
                    </w:rPr>
                    <w:t xml:space="preserve"> Protection Against Retaliation</w:t>
                  </w:r>
                  <w:r w:rsidRPr="00676186">
                    <w:rPr>
                      <w:b/>
                      <w:color w:val="0070C0"/>
                      <w:lang w:val="en-CA"/>
                    </w:rPr>
                    <w:t>[link</w:t>
                  </w:r>
                  <w:r>
                    <w:rPr>
                      <w:b/>
                      <w:color w:val="0070C0"/>
                      <w:lang w:val="en-CA"/>
                    </w:rPr>
                    <w:t>5</w:t>
                  </w:r>
                  <w:r w:rsidRPr="00676186">
                    <w:rPr>
                      <w:b/>
                      <w:color w:val="0070C0"/>
                      <w:lang w:val="en-CA"/>
                    </w:rPr>
                    <w:t>]</w:t>
                  </w:r>
                  <w:r w:rsidRPr="00676186">
                    <w:rPr>
                      <w:lang w:val="en-CA"/>
                    </w:rPr>
                    <w:t xml:space="preserve"> </w:t>
                  </w:r>
                </w:p>
              </w:tc>
            </w:tr>
          </w:tbl>
          <w:p w14:paraId="11D75544" w14:textId="5589A660" w:rsidR="00094947" w:rsidRPr="00676186" w:rsidRDefault="00094947" w:rsidP="00094947">
            <w:pPr>
              <w:rPr>
                <w:lang w:val="en-CA"/>
              </w:rPr>
            </w:pPr>
          </w:p>
        </w:tc>
        <w:tc>
          <w:tcPr>
            <w:tcW w:w="1432" w:type="pct"/>
            <w:shd w:val="clear" w:color="auto" w:fill="auto"/>
            <w:vAlign w:val="center"/>
          </w:tcPr>
          <w:p w14:paraId="73178FEC" w14:textId="6EB3DA27" w:rsidR="006E45C1" w:rsidRPr="00EA71B6" w:rsidRDefault="006E45C1" w:rsidP="006E45C1">
            <w:pPr>
              <w:rPr>
                <w:b/>
                <w:lang w:val="it-IT"/>
              </w:rPr>
            </w:pPr>
            <w:r w:rsidRPr="00EA71B6">
              <w:rPr>
                <w:b/>
                <w:lang w:val="it-IT"/>
              </w:rPr>
              <w:t>[</w:t>
            </w:r>
            <w:r w:rsidRPr="00676186">
              <w:rPr>
                <w:rFonts w:ascii="Wingdings 2" w:eastAsia="Wingdings 2" w:hAnsi="Wingdings 2" w:cs="Wingdings 2"/>
                <w:b/>
                <w:lang w:val="en-CA"/>
              </w:rPr>
              <w:t></w:t>
            </w:r>
            <w:r w:rsidRPr="00EA71B6">
              <w:rPr>
                <w:b/>
                <w:lang w:val="it-IT"/>
              </w:rPr>
              <w:t>][1]</w:t>
            </w:r>
          </w:p>
          <w:p w14:paraId="04C50C79" w14:textId="6885605F" w:rsidR="006E45C1" w:rsidRPr="00EA71B6" w:rsidRDefault="006E45C1" w:rsidP="006E45C1">
            <w:pPr>
              <w:rPr>
                <w:b/>
                <w:lang w:val="it-IT"/>
              </w:rPr>
            </w:pPr>
            <w:r w:rsidRPr="00EA71B6">
              <w:rPr>
                <w:b/>
                <w:lang w:val="it-IT"/>
              </w:rPr>
              <w:t>UNDP logo</w:t>
            </w:r>
          </w:p>
          <w:p w14:paraId="2C1DFC45" w14:textId="72923979" w:rsidR="00381C51" w:rsidRPr="00EA71B6" w:rsidRDefault="006E45C1" w:rsidP="006E45C1">
            <w:pPr>
              <w:pStyle w:val="Normal2"/>
              <w:rPr>
                <w:b/>
                <w:color w:val="0070C0"/>
                <w:lang w:val="it-IT"/>
              </w:rPr>
            </w:pPr>
            <w:r w:rsidRPr="00EA71B6">
              <w:rPr>
                <w:b/>
                <w:color w:val="0070C0"/>
                <w:lang w:val="it-IT"/>
              </w:rPr>
              <w:t xml:space="preserve"> </w:t>
            </w:r>
            <w:r w:rsidR="00381C51" w:rsidRPr="00EA71B6">
              <w:rPr>
                <w:b/>
                <w:color w:val="0070C0"/>
                <w:lang w:val="it-IT"/>
              </w:rPr>
              <w:t>[link1]</w:t>
            </w:r>
            <w:bookmarkStart w:id="38" w:name="_Hlk41992636"/>
            <w:r w:rsidR="0042308C">
              <w:fldChar w:fldCharType="begin"/>
            </w:r>
            <w:r w:rsidR="0042308C" w:rsidRPr="00984A9F">
              <w:rPr>
                <w:lang w:val="it-IT"/>
              </w:rPr>
              <w:instrText xml:space="preserve"> HYPERLINK "https://popp.undp.org/_layouts/15/WopiFrame.aspx?sourcedoc=/UNDP_POPP_DOCUMENT_LIBRARY/Public/Ethics_Protection%20against%20Retaliation.docx&amp;action=default" </w:instrText>
            </w:r>
            <w:r w:rsidR="0042308C">
              <w:fldChar w:fldCharType="separate"/>
            </w:r>
            <w:r w:rsidR="00381C51" w:rsidRPr="00EA71B6">
              <w:rPr>
                <w:rStyle w:val="Hyperlink"/>
                <w:lang w:val="it-IT"/>
              </w:rPr>
              <w:t>https://popp.undp.org/_layouts/15/WopiFrame.aspx?sourcedoc=/UNDP_POPP_DOCUMENT_LIBRARY/Public/Ethics_Protection%20against%20Retaliation.docx&amp;action=default</w:t>
            </w:r>
            <w:r w:rsidR="0042308C">
              <w:rPr>
                <w:rStyle w:val="Hyperlink"/>
                <w:lang w:val="en-CA"/>
              </w:rPr>
              <w:fldChar w:fldCharType="end"/>
            </w:r>
            <w:r w:rsidR="00381C51" w:rsidRPr="00EA71B6">
              <w:rPr>
                <w:b/>
                <w:color w:val="0070C0"/>
                <w:lang w:val="it-IT"/>
              </w:rPr>
              <w:t xml:space="preserve"> </w:t>
            </w:r>
          </w:p>
          <w:bookmarkEnd w:id="38"/>
          <w:p w14:paraId="0E631B26" w14:textId="26F7F0E1" w:rsidR="00381C51" w:rsidRPr="00EA71B6" w:rsidRDefault="00381C51" w:rsidP="00657F64">
            <w:pPr>
              <w:pStyle w:val="Normal2"/>
              <w:rPr>
                <w:b/>
                <w:color w:val="0070C0"/>
                <w:lang w:val="it-IT"/>
              </w:rPr>
            </w:pPr>
          </w:p>
          <w:p w14:paraId="16FC78A2" w14:textId="6EACA1E9" w:rsidR="006E45C1" w:rsidRPr="00EA71B6" w:rsidRDefault="006E45C1" w:rsidP="006E45C1">
            <w:pPr>
              <w:rPr>
                <w:b/>
                <w:lang w:val="it-IT"/>
              </w:rPr>
            </w:pPr>
            <w:r w:rsidRPr="00EA71B6">
              <w:rPr>
                <w:b/>
                <w:lang w:val="it-IT"/>
              </w:rPr>
              <w:t>[</w:t>
            </w:r>
            <w:r w:rsidRPr="00676186">
              <w:rPr>
                <w:rFonts w:ascii="Wingdings 2" w:eastAsia="Wingdings 2" w:hAnsi="Wingdings 2" w:cs="Wingdings 2"/>
                <w:b/>
                <w:lang w:val="en-CA"/>
              </w:rPr>
              <w:t></w:t>
            </w:r>
            <w:r w:rsidRPr="00EA71B6">
              <w:rPr>
                <w:b/>
                <w:lang w:val="it-IT"/>
              </w:rPr>
              <w:t>][2]</w:t>
            </w:r>
          </w:p>
          <w:p w14:paraId="6FCC5749" w14:textId="570BC923" w:rsidR="006E45C1" w:rsidRPr="00EA71B6" w:rsidRDefault="006E45C1" w:rsidP="006E45C1">
            <w:pPr>
              <w:rPr>
                <w:b/>
                <w:lang w:val="it-IT"/>
              </w:rPr>
            </w:pPr>
            <w:r w:rsidRPr="00EA71B6">
              <w:rPr>
                <w:b/>
                <w:lang w:val="it-IT"/>
              </w:rPr>
              <w:t>UNFPA logo</w:t>
            </w:r>
          </w:p>
          <w:p w14:paraId="10E0B13F" w14:textId="77777777" w:rsidR="006E45C1" w:rsidRPr="00EA71B6" w:rsidRDefault="006E45C1" w:rsidP="00657F64">
            <w:pPr>
              <w:pStyle w:val="Normal2"/>
              <w:rPr>
                <w:b/>
                <w:color w:val="0070C0"/>
                <w:lang w:val="it-IT"/>
              </w:rPr>
            </w:pPr>
          </w:p>
          <w:p w14:paraId="4F08BCEB" w14:textId="1F495363" w:rsidR="00B62D02" w:rsidRDefault="00381C51" w:rsidP="00657F64">
            <w:pPr>
              <w:pStyle w:val="Normal2"/>
            </w:pPr>
            <w:r w:rsidRPr="00EA71B6">
              <w:rPr>
                <w:b/>
                <w:color w:val="0070C0"/>
                <w:lang w:val="it-IT"/>
              </w:rPr>
              <w:t>[link2]</w:t>
            </w:r>
            <w:r w:rsidR="00B62D02">
              <w:t xml:space="preserve"> </w:t>
            </w:r>
            <w:hyperlink r:id="rId22" w:history="1">
              <w:r w:rsidR="00B62D02">
                <w:rPr>
                  <w:rStyle w:val="Hyperlink"/>
                </w:rPr>
                <w:t>https://www.unfpa.org/admin-resource/policy-protection-against-retaliation</w:t>
              </w:r>
            </w:hyperlink>
          </w:p>
          <w:p w14:paraId="5B10AF04" w14:textId="77777777" w:rsidR="00B62D02" w:rsidRPr="00AA5327" w:rsidRDefault="00B62D02" w:rsidP="00657F64">
            <w:pPr>
              <w:pStyle w:val="Normal2"/>
              <w:rPr>
                <w:b/>
                <w:color w:val="0070C0"/>
                <w:rPrChange w:id="39" w:author="Melissa Laurent" w:date="2020-07-31T09:24:00Z">
                  <w:rPr>
                    <w:b/>
                    <w:color w:val="0070C0"/>
                    <w:lang w:val="it-IT"/>
                  </w:rPr>
                </w:rPrChange>
              </w:rPr>
            </w:pPr>
          </w:p>
          <w:p w14:paraId="45B18569" w14:textId="28B0E741" w:rsidR="00381C51" w:rsidRDefault="00381C51" w:rsidP="00657F64">
            <w:pPr>
              <w:pStyle w:val="Normal2"/>
              <w:rPr>
                <w:rStyle w:val="Hyperlink"/>
                <w:lang w:val="it-IT"/>
              </w:rPr>
            </w:pPr>
          </w:p>
          <w:p w14:paraId="2E8A433A" w14:textId="78FDA595" w:rsidR="00B62D02" w:rsidRDefault="00B62D02" w:rsidP="00B62D02">
            <w:pPr>
              <w:rPr>
                <w:b/>
                <w:lang w:val="en-CA"/>
              </w:rPr>
            </w:pPr>
            <w:r w:rsidRPr="00676186">
              <w:rPr>
                <w:b/>
                <w:lang w:val="en-CA"/>
              </w:rPr>
              <w:t>[</w:t>
            </w:r>
            <w:r w:rsidRPr="00676186">
              <w:rPr>
                <w:rFonts w:ascii="Wingdings 2" w:eastAsia="Wingdings 2" w:hAnsi="Wingdings 2" w:cs="Wingdings 2"/>
                <w:b/>
                <w:lang w:val="en-CA"/>
              </w:rPr>
              <w:t></w:t>
            </w:r>
            <w:r w:rsidRPr="00676186">
              <w:rPr>
                <w:b/>
                <w:lang w:val="en-CA"/>
              </w:rPr>
              <w:t>][</w:t>
            </w:r>
            <w:r>
              <w:rPr>
                <w:b/>
                <w:lang w:val="en-CA"/>
              </w:rPr>
              <w:t>3</w:t>
            </w:r>
            <w:r w:rsidRPr="00676186">
              <w:rPr>
                <w:b/>
                <w:lang w:val="en-CA"/>
              </w:rPr>
              <w:t>]</w:t>
            </w:r>
          </w:p>
          <w:p w14:paraId="0941C91D" w14:textId="77777777" w:rsidR="00B62D02" w:rsidRPr="00676186" w:rsidRDefault="00B62D02" w:rsidP="00B62D02">
            <w:pPr>
              <w:rPr>
                <w:b/>
                <w:lang w:val="en-CA"/>
              </w:rPr>
            </w:pPr>
            <w:r>
              <w:rPr>
                <w:b/>
                <w:lang w:val="en-CA"/>
              </w:rPr>
              <w:t>UNHCR logo</w:t>
            </w:r>
          </w:p>
          <w:p w14:paraId="3BCD0420" w14:textId="77777777" w:rsidR="00B62D02" w:rsidRDefault="00B62D02" w:rsidP="00B62D02">
            <w:pPr>
              <w:pStyle w:val="Normal2"/>
              <w:rPr>
                <w:b/>
                <w:color w:val="0070C0"/>
                <w:lang w:val="en-CA"/>
              </w:rPr>
            </w:pPr>
          </w:p>
          <w:p w14:paraId="43240802" w14:textId="1265CF45" w:rsidR="00B62D02" w:rsidRDefault="00B62D02" w:rsidP="00B62D02">
            <w:pPr>
              <w:pStyle w:val="Normal2"/>
              <w:rPr>
                <w:rFonts w:cs="Calibri"/>
                <w:color w:val="0070C0"/>
                <w:sz w:val="18"/>
                <w:szCs w:val="18"/>
                <w:lang w:val="en-CA"/>
              </w:rPr>
            </w:pPr>
            <w:r w:rsidRPr="00676186">
              <w:rPr>
                <w:b/>
                <w:color w:val="0070C0"/>
                <w:lang w:val="en-CA"/>
              </w:rPr>
              <w:t>[link</w:t>
            </w:r>
            <w:proofErr w:type="gramStart"/>
            <w:r>
              <w:rPr>
                <w:b/>
                <w:color w:val="0070C0"/>
                <w:lang w:val="en-CA"/>
              </w:rPr>
              <w:t>3</w:t>
            </w:r>
            <w:r w:rsidRPr="00676186">
              <w:rPr>
                <w:b/>
                <w:color w:val="0070C0"/>
                <w:lang w:val="en-CA"/>
              </w:rPr>
              <w:t>]</w:t>
            </w:r>
            <w:r w:rsidRPr="00676186">
              <w:rPr>
                <w:bCs/>
                <w:color w:val="0070C0"/>
                <w:lang w:val="en-CA"/>
              </w:rPr>
              <w:t>For</w:t>
            </w:r>
            <w:proofErr w:type="gramEnd"/>
            <w:r w:rsidRPr="00676186">
              <w:rPr>
                <w:bCs/>
                <w:color w:val="0070C0"/>
                <w:lang w:val="en-CA"/>
              </w:rPr>
              <w:t xml:space="preserve"> UNHCR, </w:t>
            </w:r>
            <w:r w:rsidRPr="00676186">
              <w:rPr>
                <w:b/>
                <w:lang w:val="en-CA"/>
              </w:rPr>
              <w:t>– open mail to the email address</w:t>
            </w:r>
            <w:r w:rsidRPr="00676186">
              <w:rPr>
                <w:color w:val="0070C0"/>
                <w:lang w:val="en-CA"/>
              </w:rPr>
              <w:t xml:space="preserve"> </w:t>
            </w:r>
            <w:hyperlink r:id="rId23" w:history="1">
              <w:r w:rsidRPr="009E3968">
                <w:rPr>
                  <w:rStyle w:val="Hyperlink"/>
                  <w:rFonts w:cs="Calibri"/>
                  <w:sz w:val="18"/>
                  <w:szCs w:val="18"/>
                  <w:lang w:val="en-CA"/>
                </w:rPr>
                <w:t>HQETHICS@unhcr.org</w:t>
              </w:r>
            </w:hyperlink>
          </w:p>
          <w:p w14:paraId="5853FA09" w14:textId="77777777" w:rsidR="00B62D02" w:rsidRDefault="00B62D02" w:rsidP="00B62D02">
            <w:pPr>
              <w:pStyle w:val="Normal2"/>
              <w:rPr>
                <w:rFonts w:cs="Calibri"/>
                <w:color w:val="0070C0"/>
                <w:sz w:val="18"/>
                <w:szCs w:val="18"/>
                <w:lang w:val="en-CA"/>
              </w:rPr>
            </w:pPr>
          </w:p>
          <w:p w14:paraId="25A46382" w14:textId="77777777" w:rsidR="00B62D02" w:rsidRPr="00A462A2" w:rsidRDefault="00B62D02" w:rsidP="00657F64">
            <w:pPr>
              <w:pStyle w:val="Normal2"/>
              <w:rPr>
                <w:rStyle w:val="Hyperlink"/>
                <w:lang w:val="en-CA"/>
              </w:rPr>
            </w:pPr>
          </w:p>
          <w:p w14:paraId="5AB1E6DB" w14:textId="585CFAA9" w:rsidR="006E45C1" w:rsidRPr="00984A9F" w:rsidRDefault="006E45C1" w:rsidP="006E45C1">
            <w:pPr>
              <w:rPr>
                <w:b/>
                <w:lang w:val="it-IT"/>
              </w:rPr>
            </w:pPr>
            <w:r w:rsidRPr="00984A9F">
              <w:rPr>
                <w:b/>
                <w:lang w:val="it-IT"/>
              </w:rPr>
              <w:t>[</w:t>
            </w:r>
            <w:r w:rsidRPr="00676186">
              <w:rPr>
                <w:rFonts w:ascii="Wingdings 2" w:eastAsia="Wingdings 2" w:hAnsi="Wingdings 2" w:cs="Wingdings 2"/>
                <w:b/>
                <w:lang w:val="en-CA"/>
              </w:rPr>
              <w:t></w:t>
            </w:r>
            <w:r w:rsidRPr="00984A9F">
              <w:rPr>
                <w:b/>
                <w:lang w:val="it-IT"/>
              </w:rPr>
              <w:t>][</w:t>
            </w:r>
            <w:r w:rsidR="00B62D02">
              <w:rPr>
                <w:b/>
                <w:lang w:val="it-IT"/>
              </w:rPr>
              <w:t>4</w:t>
            </w:r>
            <w:r w:rsidRPr="00984A9F">
              <w:rPr>
                <w:b/>
                <w:lang w:val="it-IT"/>
              </w:rPr>
              <w:t>]</w:t>
            </w:r>
          </w:p>
          <w:p w14:paraId="6B037388" w14:textId="3F3E6EE2" w:rsidR="006E45C1" w:rsidRPr="00984A9F" w:rsidRDefault="006E45C1" w:rsidP="006E45C1">
            <w:pPr>
              <w:rPr>
                <w:b/>
                <w:lang w:val="it-IT"/>
              </w:rPr>
            </w:pPr>
            <w:r w:rsidRPr="00984A9F">
              <w:rPr>
                <w:b/>
                <w:lang w:val="it-IT"/>
              </w:rPr>
              <w:t>Unicef logo</w:t>
            </w:r>
          </w:p>
          <w:p w14:paraId="0C48AA17" w14:textId="77777777" w:rsidR="006E45C1" w:rsidRPr="00984A9F" w:rsidRDefault="006E45C1" w:rsidP="00657F64">
            <w:pPr>
              <w:pStyle w:val="Normal2"/>
              <w:rPr>
                <w:rStyle w:val="Hyperlink"/>
                <w:lang w:val="it-IT"/>
              </w:rPr>
            </w:pPr>
          </w:p>
          <w:p w14:paraId="6F5436FB" w14:textId="02090B87" w:rsidR="00B65DD8" w:rsidRDefault="00381C51" w:rsidP="00657F64">
            <w:pPr>
              <w:pStyle w:val="Normal2"/>
            </w:pPr>
            <w:r w:rsidRPr="00984A9F">
              <w:rPr>
                <w:b/>
                <w:color w:val="0070C0"/>
                <w:lang w:val="it-IT"/>
              </w:rPr>
              <w:t>[link</w:t>
            </w:r>
            <w:r w:rsidR="00BC14CD">
              <w:rPr>
                <w:b/>
                <w:color w:val="0070C0"/>
                <w:lang w:val="it-IT"/>
              </w:rPr>
              <w:t>4</w:t>
            </w:r>
            <w:r w:rsidRPr="00984A9F">
              <w:rPr>
                <w:b/>
                <w:color w:val="0070C0"/>
                <w:lang w:val="it-IT"/>
              </w:rPr>
              <w:t>]</w:t>
            </w:r>
            <w:r w:rsidR="00B314A2">
              <w:t xml:space="preserve"> </w:t>
            </w:r>
            <w:r w:rsidR="00B65DD8">
              <w:t>For UNICEF, make Whistle-blower protection policy</w:t>
            </w:r>
          </w:p>
          <w:p w14:paraId="3B8D2724" w14:textId="3123552A" w:rsidR="00B65DD8" w:rsidRDefault="00B65DD8" w:rsidP="00B65DD8">
            <w:pPr>
              <w:rPr>
                <w:color w:val="0070C0"/>
                <w:shd w:val="clear" w:color="auto" w:fill="FFFFFF"/>
              </w:rPr>
            </w:pPr>
            <w:bookmarkStart w:id="40" w:name="_Hlk44063635"/>
            <w:r w:rsidRPr="00A462A2">
              <w:rPr>
                <w:color w:val="0070C0"/>
                <w:shd w:val="clear" w:color="auto" w:fill="FFFFFF"/>
              </w:rPr>
              <w:t>https://unicef.sharepoint.com/sites/portals/RF/Regulatory Framework Library/FINAL Policy on Whistle-blower protection (27 June 2018).pdf</w:t>
            </w:r>
          </w:p>
          <w:bookmarkEnd w:id="40"/>
          <w:p w14:paraId="31AF3B54" w14:textId="2A83C368" w:rsidR="00B65DD8" w:rsidRDefault="00B65DD8" w:rsidP="00B65DD8">
            <w:pPr>
              <w:rPr>
                <w:color w:val="0070C0"/>
                <w:shd w:val="clear" w:color="auto" w:fill="FFFFFF"/>
              </w:rPr>
            </w:pPr>
          </w:p>
          <w:p w14:paraId="1BEC47F9" w14:textId="77777777" w:rsidR="00B65DD8" w:rsidRPr="00A462A2" w:rsidRDefault="00B65DD8" w:rsidP="00A462A2">
            <w:pPr>
              <w:rPr>
                <w:color w:val="0070C0"/>
                <w:shd w:val="clear" w:color="auto" w:fill="FFFFFF"/>
              </w:rPr>
            </w:pPr>
          </w:p>
          <w:p w14:paraId="16ACF888" w14:textId="7B34B481" w:rsidR="00381C51" w:rsidRDefault="00381C51" w:rsidP="00657F64">
            <w:pPr>
              <w:pStyle w:val="Normal2"/>
              <w:rPr>
                <w:rStyle w:val="Hyperlink"/>
                <w:lang w:val="it-IT"/>
              </w:rPr>
            </w:pPr>
          </w:p>
          <w:p w14:paraId="2FFDB10D" w14:textId="77777777" w:rsidR="00B314A2" w:rsidRPr="00984A9F" w:rsidRDefault="00B314A2" w:rsidP="00657F64">
            <w:pPr>
              <w:pStyle w:val="Normal2"/>
              <w:rPr>
                <w:rStyle w:val="Hyperlink"/>
                <w:lang w:val="it-IT"/>
              </w:rPr>
            </w:pPr>
          </w:p>
          <w:p w14:paraId="1921B726" w14:textId="31DC28A4" w:rsidR="000D5731" w:rsidRDefault="000D5731" w:rsidP="000D5731">
            <w:pPr>
              <w:rPr>
                <w:b/>
                <w:lang w:val="en-CA"/>
              </w:rPr>
            </w:pPr>
            <w:r w:rsidRPr="00676186">
              <w:rPr>
                <w:b/>
                <w:lang w:val="en-CA"/>
              </w:rPr>
              <w:t>[</w:t>
            </w:r>
            <w:r w:rsidRPr="00676186">
              <w:rPr>
                <w:rFonts w:ascii="Wingdings 2" w:eastAsia="Wingdings 2" w:hAnsi="Wingdings 2" w:cs="Wingdings 2"/>
                <w:b/>
                <w:lang w:val="en-CA"/>
              </w:rPr>
              <w:t></w:t>
            </w:r>
            <w:r w:rsidRPr="00676186">
              <w:rPr>
                <w:b/>
                <w:lang w:val="en-CA"/>
              </w:rPr>
              <w:t>][</w:t>
            </w:r>
            <w:r w:rsidR="00B62D02">
              <w:rPr>
                <w:b/>
                <w:lang w:val="en-CA"/>
              </w:rPr>
              <w:t>5</w:t>
            </w:r>
            <w:r w:rsidRPr="00676186">
              <w:rPr>
                <w:b/>
                <w:lang w:val="en-CA"/>
              </w:rPr>
              <w:t>]</w:t>
            </w:r>
          </w:p>
          <w:p w14:paraId="54B117D1" w14:textId="2E97C840" w:rsidR="000D5731" w:rsidRPr="00676186" w:rsidRDefault="000D5731" w:rsidP="000D5731">
            <w:pPr>
              <w:rPr>
                <w:b/>
                <w:lang w:val="en-CA"/>
              </w:rPr>
            </w:pPr>
            <w:r>
              <w:rPr>
                <w:b/>
                <w:lang w:val="en-CA"/>
              </w:rPr>
              <w:t>UN Women logo</w:t>
            </w:r>
          </w:p>
          <w:p w14:paraId="3381E457" w14:textId="77777777" w:rsidR="000D5731" w:rsidRPr="00676186" w:rsidRDefault="000D5731" w:rsidP="00657F64">
            <w:pPr>
              <w:pStyle w:val="Normal2"/>
              <w:rPr>
                <w:rStyle w:val="Hyperlink"/>
                <w:lang w:val="en-CA"/>
              </w:rPr>
            </w:pPr>
          </w:p>
          <w:p w14:paraId="399FE98C" w14:textId="660FFCAF" w:rsidR="00B62D02" w:rsidRDefault="00381C51" w:rsidP="00657F64">
            <w:pPr>
              <w:pStyle w:val="Normal2"/>
            </w:pPr>
            <w:r w:rsidRPr="00676186">
              <w:rPr>
                <w:b/>
                <w:color w:val="0070C0"/>
                <w:lang w:val="en-CA"/>
              </w:rPr>
              <w:t>[link</w:t>
            </w:r>
            <w:r w:rsidR="00BC14CD">
              <w:rPr>
                <w:b/>
                <w:color w:val="0070C0"/>
                <w:lang w:val="en-CA"/>
              </w:rPr>
              <w:t>5</w:t>
            </w:r>
            <w:r w:rsidRPr="00676186">
              <w:rPr>
                <w:b/>
                <w:color w:val="0070C0"/>
                <w:lang w:val="en-CA"/>
              </w:rPr>
              <w:t>]</w:t>
            </w:r>
            <w:r w:rsidR="00B62D02">
              <w:t xml:space="preserve"> </w:t>
            </w:r>
            <w:hyperlink r:id="rId24" w:history="1">
              <w:r w:rsidR="00B62D02">
                <w:rPr>
                  <w:rStyle w:val="Hyperlink"/>
                </w:rPr>
                <w:t>https://www2.unwomen.org/-/media/headquarters/attachments/sections/about%20us/accountability/un-women-policy-on-protection-against-retaliation-en.pdf?la=en&amp;vs=317</w:t>
              </w:r>
            </w:hyperlink>
          </w:p>
          <w:p w14:paraId="2F19854D" w14:textId="77777777" w:rsidR="00B62D02" w:rsidRDefault="00B62D02" w:rsidP="00657F64">
            <w:pPr>
              <w:pStyle w:val="Normal2"/>
              <w:rPr>
                <w:b/>
                <w:color w:val="0070C0"/>
                <w:lang w:val="en-CA"/>
              </w:rPr>
            </w:pPr>
          </w:p>
          <w:p w14:paraId="162C96DE" w14:textId="13733DF9" w:rsidR="00EF1D54" w:rsidRDefault="00B62D02" w:rsidP="00657F64">
            <w:pPr>
              <w:pStyle w:val="Normal2"/>
              <w:rPr>
                <w:rFonts w:cs="Calibri"/>
                <w:color w:val="0070C0"/>
                <w:sz w:val="18"/>
                <w:szCs w:val="18"/>
                <w:lang w:val="en-CA"/>
              </w:rPr>
            </w:pPr>
            <w:r w:rsidRPr="00676186" w:rsidDel="00B62D02">
              <w:rPr>
                <w:b/>
                <w:color w:val="0070C0"/>
                <w:lang w:val="en-CA"/>
              </w:rPr>
              <w:t xml:space="preserve"> </w:t>
            </w:r>
          </w:p>
          <w:p w14:paraId="6B589649" w14:textId="77777777" w:rsidR="00EF1D54" w:rsidRDefault="00EF1D54" w:rsidP="00657F64">
            <w:pPr>
              <w:pStyle w:val="Normal2"/>
              <w:rPr>
                <w:rFonts w:cs="Calibri"/>
                <w:color w:val="0070C0"/>
                <w:sz w:val="18"/>
                <w:szCs w:val="18"/>
                <w:lang w:val="en-CA"/>
              </w:rPr>
            </w:pPr>
          </w:p>
          <w:p w14:paraId="0DBE85C3" w14:textId="77777777" w:rsidR="00EF1D54" w:rsidRDefault="00EF1D54" w:rsidP="00657F64">
            <w:pPr>
              <w:pStyle w:val="Normal2"/>
              <w:rPr>
                <w:rFonts w:cs="Calibri"/>
                <w:color w:val="0070C0"/>
                <w:sz w:val="18"/>
                <w:szCs w:val="18"/>
                <w:lang w:val="en-CA"/>
              </w:rPr>
            </w:pPr>
          </w:p>
          <w:p w14:paraId="0CEEC149" w14:textId="45B00BB9" w:rsidR="00EF1D54" w:rsidRPr="00676186" w:rsidRDefault="00EF1D54" w:rsidP="00657F64">
            <w:pPr>
              <w:pStyle w:val="Normal2"/>
              <w:rPr>
                <w:lang w:val="en-CA"/>
              </w:rPr>
            </w:pPr>
          </w:p>
        </w:tc>
        <w:tc>
          <w:tcPr>
            <w:tcW w:w="447" w:type="pct"/>
          </w:tcPr>
          <w:p w14:paraId="3E79CE1C" w14:textId="77777777" w:rsidR="003339A3" w:rsidRPr="00676186" w:rsidRDefault="003339A3" w:rsidP="00657F64">
            <w:pPr>
              <w:pStyle w:val="Normal2"/>
              <w:rPr>
                <w:lang w:val="en-CA"/>
              </w:rPr>
            </w:pPr>
          </w:p>
        </w:tc>
      </w:tr>
      <w:tr w:rsidR="00657F64" w:rsidRPr="00676186" w14:paraId="4B7A8D7A" w14:textId="77777777" w:rsidTr="5ABFFCA5">
        <w:trPr>
          <w:cantSplit/>
          <w:trHeight w:val="17"/>
        </w:trPr>
        <w:tc>
          <w:tcPr>
            <w:tcW w:w="285" w:type="pct"/>
            <w:shd w:val="clear" w:color="auto" w:fill="auto"/>
            <w:vAlign w:val="center"/>
          </w:tcPr>
          <w:p w14:paraId="24D90557" w14:textId="1491441B" w:rsidR="00657F64" w:rsidRPr="00676186" w:rsidRDefault="003339A3" w:rsidP="00657F64">
            <w:pPr>
              <w:spacing w:before="0"/>
              <w:jc w:val="center"/>
              <w:rPr>
                <w:lang w:val="en-CA"/>
              </w:rPr>
            </w:pPr>
            <w:r w:rsidRPr="00676186">
              <w:rPr>
                <w:lang w:val="en-CA"/>
              </w:rPr>
              <w:t>1.1</w:t>
            </w:r>
            <w:r w:rsidR="001108AD" w:rsidRPr="00676186">
              <w:rPr>
                <w:lang w:val="en-CA"/>
              </w:rPr>
              <w:t>1</w:t>
            </w:r>
          </w:p>
        </w:tc>
        <w:tc>
          <w:tcPr>
            <w:tcW w:w="562" w:type="pct"/>
            <w:shd w:val="clear" w:color="auto" w:fill="auto"/>
            <w:vAlign w:val="center"/>
          </w:tcPr>
          <w:p w14:paraId="34AEAA08" w14:textId="0EEE8991" w:rsidR="00657F64" w:rsidRPr="00676186" w:rsidRDefault="00657F64" w:rsidP="00375504">
            <w:pPr>
              <w:pStyle w:val="Normal2"/>
              <w:rPr>
                <w:lang w:val="en-CA"/>
              </w:rPr>
            </w:pPr>
            <w:r w:rsidRPr="00676186">
              <w:rPr>
                <w:lang w:val="en-CA"/>
              </w:rPr>
              <w:t xml:space="preserve"> </w:t>
            </w:r>
            <w:sdt>
              <w:sdtPr>
                <w:rPr>
                  <w:lang w:val="en-CA"/>
                </w:rPr>
                <w:alias w:val="Type"/>
                <w:tag w:val="Type"/>
                <w:id w:val="-1711643630"/>
                <w:placeholder>
                  <w:docPart w:val="D7F2B624F046484E8CB8631F304C3DA5"/>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4E26B4" w:rsidRPr="00676186">
                  <w:rPr>
                    <w:lang w:val="en-CA"/>
                  </w:rPr>
                  <w:t>Key Takeaways</w:t>
                </w:r>
              </w:sdtContent>
            </w:sdt>
          </w:p>
        </w:tc>
        <w:tc>
          <w:tcPr>
            <w:tcW w:w="2274" w:type="pct"/>
            <w:shd w:val="clear" w:color="auto" w:fill="auto"/>
            <w:vAlign w:val="center"/>
          </w:tcPr>
          <w:p w14:paraId="3DE7669A" w14:textId="782A84A9" w:rsidR="00657F64" w:rsidRPr="00676186" w:rsidRDefault="00657F64" w:rsidP="00657F64">
            <w:pPr>
              <w:pStyle w:val="TextSubheading"/>
              <w:rPr>
                <w:lang w:val="en-CA"/>
              </w:rPr>
            </w:pPr>
            <w:r w:rsidRPr="00676186">
              <w:rPr>
                <w:lang w:val="en-CA"/>
              </w:rPr>
              <w:t xml:space="preserve">Key </w:t>
            </w:r>
            <w:r w:rsidR="00D17690">
              <w:rPr>
                <w:lang w:val="en-CA"/>
              </w:rPr>
              <w:t>t</w:t>
            </w:r>
            <w:r w:rsidRPr="00676186">
              <w:rPr>
                <w:lang w:val="en-CA"/>
              </w:rPr>
              <w:t>akeaways</w:t>
            </w:r>
          </w:p>
          <w:p w14:paraId="6CD8181F" w14:textId="79BCEF0C" w:rsidR="00375504" w:rsidRPr="00676186" w:rsidRDefault="00375504" w:rsidP="00541FC6">
            <w:pPr>
              <w:rPr>
                <w:lang w:val="en-CA"/>
              </w:rPr>
            </w:pPr>
            <w:r w:rsidRPr="00676186">
              <w:rPr>
                <w:lang w:val="en-CA"/>
              </w:rPr>
              <w:t xml:space="preserve">You have reached the end of </w:t>
            </w:r>
            <w:r w:rsidR="0092549D">
              <w:rPr>
                <w:lang w:val="en-CA"/>
              </w:rPr>
              <w:t>this module</w:t>
            </w:r>
            <w:r w:rsidRPr="00676186">
              <w:rPr>
                <w:lang w:val="en-CA"/>
              </w:rPr>
              <w:t>.</w:t>
            </w:r>
          </w:p>
          <w:p w14:paraId="48C6C9D4" w14:textId="36EE868D" w:rsidR="009D0F13" w:rsidRPr="00676186" w:rsidRDefault="00380A2E" w:rsidP="00541FC6">
            <w:pPr>
              <w:rPr>
                <w:lang w:val="en-CA"/>
              </w:rPr>
            </w:pPr>
            <w:r w:rsidRPr="00676186">
              <w:rPr>
                <w:lang w:val="en-CA"/>
              </w:rPr>
              <w:t>Here are some of the key takeaways</w:t>
            </w:r>
            <w:del w:id="41" w:author="Melissa Laurent" w:date="2020-07-31T09:19:00Z">
              <w:r w:rsidRPr="00676186" w:rsidDel="00AA5327">
                <w:rPr>
                  <w:lang w:val="en-CA"/>
                </w:rPr>
                <w:delText xml:space="preserve"> from this </w:delText>
              </w:r>
              <w:r w:rsidR="008C307F" w:rsidRPr="00676186" w:rsidDel="00AA5327">
                <w:rPr>
                  <w:lang w:val="en-CA"/>
                </w:rPr>
                <w:delText>module</w:delText>
              </w:r>
            </w:del>
            <w:r w:rsidR="00411E73" w:rsidRPr="00676186">
              <w:rPr>
                <w:lang w:val="en-CA"/>
              </w:rPr>
              <w:t>:</w:t>
            </w:r>
          </w:p>
          <w:p w14:paraId="75084832" w14:textId="6D3CE997" w:rsidR="00FF23CF" w:rsidRPr="00676186" w:rsidRDefault="00FF23CF" w:rsidP="00FF23CF">
            <w:pPr>
              <w:pStyle w:val="ListParagraph"/>
              <w:rPr>
                <w:lang w:val="en-CA"/>
              </w:rPr>
            </w:pPr>
            <w:r w:rsidRPr="2404C19C">
              <w:rPr>
                <w:lang w:val="en-CA"/>
              </w:rPr>
              <w:t xml:space="preserve">You have an obligation to take steps to prevent sexual exploitation and abuse by ensuring that </w:t>
            </w:r>
            <w:r w:rsidR="0F7E09B2" w:rsidRPr="2404C19C">
              <w:rPr>
                <w:lang w:val="en-CA"/>
              </w:rPr>
              <w:t xml:space="preserve">members of </w:t>
            </w:r>
            <w:r w:rsidRPr="2404C19C">
              <w:rPr>
                <w:lang w:val="en-CA"/>
              </w:rPr>
              <w:t xml:space="preserve">your </w:t>
            </w:r>
            <w:r w:rsidR="4AA754BC" w:rsidRPr="2404C19C">
              <w:rPr>
                <w:lang w:val="en-CA"/>
              </w:rPr>
              <w:t>team</w:t>
            </w:r>
            <w:r w:rsidRPr="2404C19C">
              <w:rPr>
                <w:lang w:val="en-CA"/>
              </w:rPr>
              <w:t xml:space="preserve"> know the UN standards of conduct on sexual exploitation and abuse</w:t>
            </w:r>
            <w:r w:rsidR="00B314A2">
              <w:rPr>
                <w:lang w:val="en-CA"/>
              </w:rPr>
              <w:t xml:space="preserve"> and how to report allegations</w:t>
            </w:r>
            <w:r w:rsidR="002076EC">
              <w:rPr>
                <w:lang w:val="en-CA"/>
              </w:rPr>
              <w:t>.</w:t>
            </w:r>
          </w:p>
          <w:p w14:paraId="154D3E33" w14:textId="77777777" w:rsidR="00FF23CF" w:rsidRPr="00676186" w:rsidRDefault="00FF23CF" w:rsidP="00FF23CF">
            <w:pPr>
              <w:pStyle w:val="ListParagraph"/>
              <w:rPr>
                <w:lang w:val="en-CA"/>
              </w:rPr>
            </w:pPr>
            <w:r w:rsidRPr="00676186">
              <w:rPr>
                <w:lang w:val="en-CA"/>
              </w:rPr>
              <w:t>You must immediately report any allegations, concerns or suspicions of sexual exploitation and abuse. Do not wait.</w:t>
            </w:r>
          </w:p>
          <w:p w14:paraId="7B374E16" w14:textId="292AF892" w:rsidR="00FF23CF" w:rsidRPr="00676186" w:rsidRDefault="00B314A2">
            <w:pPr>
              <w:pStyle w:val="ListParagraph"/>
              <w:rPr>
                <w:lang w:val="en-CA"/>
              </w:rPr>
            </w:pPr>
            <w:r>
              <w:rPr>
                <w:shd w:val="clear" w:color="auto" w:fill="FFFFFF"/>
              </w:rPr>
              <w:t xml:space="preserve">You must know how to advise personnel who report sexual exploitation and abuse on protection from retaliation under your organization’s applicable policy. </w:t>
            </w:r>
            <w:r w:rsidR="00FF23CF" w:rsidRPr="2404C19C">
              <w:rPr>
                <w:lang w:val="en-CA"/>
              </w:rPr>
              <w:t xml:space="preserve"> </w:t>
            </w:r>
          </w:p>
          <w:p w14:paraId="2BBDBD10" w14:textId="18C7A3E6" w:rsidR="00657F64" w:rsidRPr="00676186" w:rsidRDefault="00657F64" w:rsidP="00FF23CF">
            <w:pPr>
              <w:pStyle w:val="ListParagraph"/>
              <w:numPr>
                <w:ilvl w:val="0"/>
                <w:numId w:val="0"/>
              </w:numPr>
              <w:ind w:left="720"/>
              <w:rPr>
                <w:lang w:val="en-CA"/>
              </w:rPr>
            </w:pPr>
          </w:p>
        </w:tc>
        <w:tc>
          <w:tcPr>
            <w:tcW w:w="1432" w:type="pct"/>
            <w:shd w:val="clear" w:color="auto" w:fill="auto"/>
            <w:vAlign w:val="center"/>
          </w:tcPr>
          <w:p w14:paraId="290AE595" w14:textId="2E3C083B" w:rsidR="00657F64" w:rsidRPr="00676186" w:rsidRDefault="00657F64" w:rsidP="00657F64">
            <w:pPr>
              <w:spacing w:before="0"/>
              <w:rPr>
                <w:lang w:val="en-CA"/>
              </w:rPr>
            </w:pPr>
          </w:p>
        </w:tc>
        <w:tc>
          <w:tcPr>
            <w:tcW w:w="447" w:type="pct"/>
          </w:tcPr>
          <w:p w14:paraId="221645A5" w14:textId="77777777" w:rsidR="00657F64" w:rsidRPr="00676186" w:rsidRDefault="00657F64" w:rsidP="00657F64">
            <w:pPr>
              <w:spacing w:before="0"/>
              <w:rPr>
                <w:lang w:val="en-CA"/>
              </w:rPr>
            </w:pPr>
          </w:p>
        </w:tc>
      </w:tr>
      <w:tr w:rsidR="007952FF" w:rsidRPr="00676186" w14:paraId="5932B76D" w14:textId="77777777" w:rsidTr="5ABFFCA5">
        <w:trPr>
          <w:cantSplit/>
          <w:trHeight w:val="17"/>
        </w:trPr>
        <w:tc>
          <w:tcPr>
            <w:tcW w:w="285" w:type="pct"/>
            <w:shd w:val="clear" w:color="auto" w:fill="auto"/>
            <w:vAlign w:val="center"/>
          </w:tcPr>
          <w:p w14:paraId="669900EF" w14:textId="02F05BFB" w:rsidR="007952FF" w:rsidRPr="00676186" w:rsidRDefault="007952FF" w:rsidP="00657F64">
            <w:pPr>
              <w:spacing w:before="0"/>
              <w:jc w:val="center"/>
              <w:rPr>
                <w:lang w:val="en-CA"/>
              </w:rPr>
            </w:pPr>
            <w:r>
              <w:rPr>
                <w:lang w:val="en-CA"/>
              </w:rPr>
              <w:lastRenderedPageBreak/>
              <w:t>1.12</w:t>
            </w:r>
          </w:p>
        </w:tc>
        <w:tc>
          <w:tcPr>
            <w:tcW w:w="562" w:type="pct"/>
            <w:shd w:val="clear" w:color="auto" w:fill="auto"/>
            <w:vAlign w:val="center"/>
          </w:tcPr>
          <w:p w14:paraId="16C5CCA5" w14:textId="1288C688" w:rsidR="007952FF" w:rsidRPr="00676186" w:rsidRDefault="007952FF" w:rsidP="00375504">
            <w:pPr>
              <w:pStyle w:val="Normal2"/>
              <w:rPr>
                <w:lang w:val="en-CA"/>
              </w:rPr>
            </w:pPr>
            <w:r>
              <w:rPr>
                <w:lang w:val="en-CA"/>
              </w:rPr>
              <w:t>Button</w:t>
            </w:r>
          </w:p>
        </w:tc>
        <w:tc>
          <w:tcPr>
            <w:tcW w:w="2274" w:type="pct"/>
            <w:shd w:val="clear" w:color="auto" w:fill="auto"/>
            <w:vAlign w:val="center"/>
          </w:tcPr>
          <w:p w14:paraId="2929879C" w14:textId="77777777" w:rsidR="007952FF" w:rsidRDefault="007952FF" w:rsidP="00A462A2">
            <w:pPr>
              <w:pStyle w:val="Textheader"/>
              <w:spacing w:after="0"/>
            </w:pPr>
            <w:r>
              <w:t>Additional resources</w:t>
            </w:r>
          </w:p>
          <w:tbl>
            <w:tblPr>
              <w:tblStyle w:val="TableGrid"/>
              <w:tblpPr w:leftFromText="180" w:rightFromText="180" w:vertAnchor="text" w:horzAnchor="margin" w:tblpY="674"/>
              <w:tblOverlap w:val="never"/>
              <w:tblW w:w="0" w:type="auto"/>
              <w:tblLayout w:type="fixed"/>
              <w:tblLook w:val="04A0" w:firstRow="1" w:lastRow="0" w:firstColumn="1" w:lastColumn="0" w:noHBand="0" w:noVBand="1"/>
            </w:tblPr>
            <w:tblGrid>
              <w:gridCol w:w="1415"/>
              <w:gridCol w:w="4426"/>
            </w:tblGrid>
            <w:tr w:rsidR="007952FF" w14:paraId="5FBC15B2" w14:textId="77777777" w:rsidTr="007952FF">
              <w:tc>
                <w:tcPr>
                  <w:tcW w:w="1415" w:type="dxa"/>
                  <w:tcBorders>
                    <w:top w:val="single" w:sz="4" w:space="0" w:color="000000"/>
                    <w:left w:val="single" w:sz="4" w:space="0" w:color="000000"/>
                    <w:bottom w:val="single" w:sz="4" w:space="0" w:color="000000"/>
                    <w:right w:val="single" w:sz="4" w:space="0" w:color="000000"/>
                  </w:tcBorders>
                  <w:hideMark/>
                </w:tcPr>
                <w:p w14:paraId="338F32E0" w14:textId="77777777" w:rsidR="007952FF" w:rsidRPr="00A462A2" w:rsidRDefault="007952FF" w:rsidP="00A462A2">
                  <w:pPr>
                    <w:spacing w:before="0"/>
                    <w:rPr>
                      <w:bCs/>
                    </w:rPr>
                  </w:pPr>
                  <w:r w:rsidRPr="00A462A2">
                    <w:rPr>
                      <w:bCs/>
                    </w:rPr>
                    <w:t>[Description]</w:t>
                  </w:r>
                </w:p>
              </w:tc>
              <w:tc>
                <w:tcPr>
                  <w:tcW w:w="4426" w:type="dxa"/>
                  <w:tcBorders>
                    <w:top w:val="single" w:sz="4" w:space="0" w:color="000000"/>
                    <w:left w:val="single" w:sz="4" w:space="0" w:color="000000"/>
                    <w:bottom w:val="single" w:sz="4" w:space="0" w:color="000000"/>
                    <w:right w:val="single" w:sz="4" w:space="0" w:color="000000"/>
                  </w:tcBorders>
                  <w:hideMark/>
                </w:tcPr>
                <w:p w14:paraId="179F924B" w14:textId="3338C642" w:rsidR="007952FF" w:rsidRPr="00A462A2" w:rsidRDefault="007952FF" w:rsidP="00A462A2">
                  <w:pPr>
                    <w:spacing w:before="0"/>
                  </w:pPr>
                  <w:r w:rsidRPr="00A462A2">
                    <w:t>For additional resources, consult the following website.</w:t>
                  </w:r>
                </w:p>
              </w:tc>
            </w:tr>
            <w:tr w:rsidR="007952FF" w14:paraId="06857237" w14:textId="77777777" w:rsidTr="007952FF">
              <w:tc>
                <w:tcPr>
                  <w:tcW w:w="1415" w:type="dxa"/>
                  <w:tcBorders>
                    <w:top w:val="single" w:sz="4" w:space="0" w:color="000000"/>
                    <w:left w:val="single" w:sz="4" w:space="0" w:color="000000"/>
                    <w:bottom w:val="single" w:sz="4" w:space="0" w:color="000000"/>
                    <w:right w:val="single" w:sz="4" w:space="0" w:color="000000"/>
                  </w:tcBorders>
                  <w:hideMark/>
                </w:tcPr>
                <w:p w14:paraId="4D992E52" w14:textId="77777777" w:rsidR="007952FF" w:rsidRPr="00A462A2" w:rsidRDefault="007952FF" w:rsidP="00A462A2">
                  <w:pPr>
                    <w:spacing w:before="0"/>
                    <w:rPr>
                      <w:bCs/>
                    </w:rPr>
                  </w:pPr>
                  <w:r w:rsidRPr="00A462A2">
                    <w:rPr>
                      <w:bCs/>
                    </w:rPr>
                    <w:t xml:space="preserve">[Label] </w:t>
                  </w:r>
                </w:p>
              </w:tc>
              <w:tc>
                <w:tcPr>
                  <w:tcW w:w="4426" w:type="dxa"/>
                  <w:tcBorders>
                    <w:top w:val="single" w:sz="4" w:space="0" w:color="000000"/>
                    <w:left w:val="single" w:sz="4" w:space="0" w:color="000000"/>
                    <w:bottom w:val="single" w:sz="4" w:space="0" w:color="000000"/>
                    <w:right w:val="single" w:sz="4" w:space="0" w:color="000000"/>
                  </w:tcBorders>
                  <w:hideMark/>
                </w:tcPr>
                <w:p w14:paraId="0892E5C5" w14:textId="77777777" w:rsidR="007952FF" w:rsidRPr="00A462A2" w:rsidRDefault="007952FF" w:rsidP="00A462A2">
                  <w:pPr>
                    <w:spacing w:before="0"/>
                  </w:pPr>
                  <w:r w:rsidRPr="00A462A2">
                    <w:t>Open website</w:t>
                  </w:r>
                </w:p>
              </w:tc>
            </w:tr>
          </w:tbl>
          <w:tbl>
            <w:tblPr>
              <w:tblStyle w:val="TableGrid"/>
              <w:tblpPr w:leftFromText="180" w:rightFromText="180" w:vertAnchor="text" w:horzAnchor="margin" w:tblpY="674"/>
              <w:tblOverlap w:val="never"/>
              <w:tblW w:w="0" w:type="auto"/>
              <w:tblLayout w:type="fixed"/>
              <w:tblLook w:val="04A0" w:firstRow="1" w:lastRow="0" w:firstColumn="1" w:lastColumn="0" w:noHBand="0" w:noVBand="1"/>
            </w:tblPr>
            <w:tblGrid>
              <w:gridCol w:w="1415"/>
              <w:gridCol w:w="4426"/>
            </w:tblGrid>
            <w:tr w:rsidR="007952FF" w14:paraId="04300BEC" w14:textId="77777777">
              <w:trPr>
                <w:divId w:val="112409855"/>
              </w:trPr>
              <w:tc>
                <w:tcPr>
                  <w:tcW w:w="1415" w:type="dxa"/>
                  <w:tcBorders>
                    <w:top w:val="single" w:sz="4" w:space="0" w:color="000000"/>
                    <w:left w:val="single" w:sz="4" w:space="0" w:color="000000"/>
                    <w:bottom w:val="single" w:sz="4" w:space="0" w:color="000000"/>
                    <w:right w:val="single" w:sz="4" w:space="0" w:color="000000"/>
                  </w:tcBorders>
                  <w:hideMark/>
                </w:tcPr>
                <w:p w14:paraId="487B4B92" w14:textId="77777777" w:rsidR="007952FF" w:rsidRPr="00A462A2" w:rsidRDefault="007952FF" w:rsidP="00A462A2">
                  <w:pPr>
                    <w:spacing w:before="0"/>
                    <w:rPr>
                      <w:bCs/>
                    </w:rPr>
                  </w:pPr>
                  <w:r w:rsidRPr="00A462A2">
                    <w:rPr>
                      <w:bCs/>
                    </w:rPr>
                    <w:t>[URL]</w:t>
                  </w:r>
                </w:p>
              </w:tc>
              <w:tc>
                <w:tcPr>
                  <w:tcW w:w="4426" w:type="dxa"/>
                  <w:tcBorders>
                    <w:top w:val="single" w:sz="4" w:space="0" w:color="000000"/>
                    <w:left w:val="single" w:sz="4" w:space="0" w:color="000000"/>
                    <w:bottom w:val="single" w:sz="4" w:space="0" w:color="000000"/>
                    <w:right w:val="single" w:sz="4" w:space="0" w:color="000000"/>
                  </w:tcBorders>
                  <w:hideMark/>
                </w:tcPr>
                <w:p w14:paraId="3D0F0498" w14:textId="77777777" w:rsidR="007952FF" w:rsidRDefault="00612A82" w:rsidP="00A462A2">
                  <w:pPr>
                    <w:spacing w:before="0"/>
                    <w:rPr>
                      <w:rStyle w:val="CommentReference"/>
                      <w:rFonts w:cstheme="minorHAnsi"/>
                      <w:lang w:val="en-CA"/>
                    </w:rPr>
                  </w:pPr>
                  <w:hyperlink r:id="rId25" w:history="1">
                    <w:r w:rsidR="007952FF">
                      <w:rPr>
                        <w:rStyle w:val="Hyperlink"/>
                        <w:lang w:val="en-CA"/>
                      </w:rPr>
                      <w:t>Reference documents on PSEA</w:t>
                    </w:r>
                  </w:hyperlink>
                </w:p>
              </w:tc>
            </w:tr>
          </w:tbl>
          <w:p w14:paraId="3D48A2D1" w14:textId="77777777" w:rsidR="007952FF" w:rsidRPr="00676186" w:rsidRDefault="007952FF" w:rsidP="00A462A2">
            <w:pPr>
              <w:pStyle w:val="TextSubheading"/>
              <w:spacing w:after="0"/>
              <w:rPr>
                <w:lang w:val="en-CA"/>
              </w:rPr>
            </w:pPr>
          </w:p>
        </w:tc>
        <w:tc>
          <w:tcPr>
            <w:tcW w:w="1432" w:type="pct"/>
            <w:shd w:val="clear" w:color="auto" w:fill="auto"/>
            <w:vAlign w:val="center"/>
          </w:tcPr>
          <w:p w14:paraId="183E20C1" w14:textId="77777777" w:rsidR="007952FF" w:rsidRDefault="007952FF" w:rsidP="007952FF">
            <w:pPr>
              <w:pStyle w:val="Normal2"/>
              <w:rPr>
                <w:rFonts w:cstheme="minorHAnsi"/>
                <w:color w:val="auto"/>
                <w:lang w:val="en-CA"/>
              </w:rPr>
            </w:pPr>
            <w:r>
              <w:rPr>
                <w:rFonts w:cstheme="minorHAnsi"/>
                <w:color w:val="auto"/>
                <w:lang w:val="en-CA"/>
              </w:rPr>
              <w:t>Link to the document:</w:t>
            </w:r>
          </w:p>
          <w:p w14:paraId="227B49EE" w14:textId="77777777" w:rsidR="007952FF" w:rsidRDefault="007952FF" w:rsidP="007952FF">
            <w:pPr>
              <w:pStyle w:val="Normal2"/>
              <w:rPr>
                <w:rFonts w:cstheme="minorHAnsi"/>
                <w:color w:val="auto"/>
                <w:lang w:val="en-CA"/>
              </w:rPr>
            </w:pPr>
          </w:p>
          <w:p w14:paraId="6ED003AE" w14:textId="77777777" w:rsidR="007952FF" w:rsidRDefault="007952FF" w:rsidP="007952FF">
            <w:pPr>
              <w:pStyle w:val="Normal2"/>
              <w:rPr>
                <w:lang w:val="en-CA"/>
              </w:rPr>
            </w:pPr>
            <w:r>
              <w:rPr>
                <w:lang w:val="en-CA"/>
              </w:rPr>
              <w:t xml:space="preserve">Reference documents on PSEA- </w:t>
            </w:r>
          </w:p>
          <w:p w14:paraId="269B13B4" w14:textId="3D2A0A58" w:rsidR="007952FF" w:rsidRPr="00676186" w:rsidRDefault="00612A82" w:rsidP="007952FF">
            <w:pPr>
              <w:spacing w:before="0"/>
              <w:rPr>
                <w:lang w:val="en-CA"/>
              </w:rPr>
            </w:pPr>
            <w:hyperlink r:id="rId26" w:history="1">
              <w:r w:rsidR="007952FF">
                <w:rPr>
                  <w:rStyle w:val="Hyperlink"/>
                  <w:lang w:val="en-CA"/>
                </w:rPr>
                <w:t>Reference documents on PSEA</w:t>
              </w:r>
            </w:hyperlink>
          </w:p>
        </w:tc>
        <w:tc>
          <w:tcPr>
            <w:tcW w:w="447" w:type="pct"/>
          </w:tcPr>
          <w:p w14:paraId="264FA9D2" w14:textId="77777777" w:rsidR="007952FF" w:rsidRPr="00676186" w:rsidRDefault="007952FF" w:rsidP="00657F64">
            <w:pPr>
              <w:spacing w:before="0"/>
              <w:rPr>
                <w:lang w:val="en-CA"/>
              </w:rPr>
            </w:pPr>
          </w:p>
        </w:tc>
      </w:tr>
      <w:tr w:rsidR="003339A3" w:rsidRPr="00676186" w14:paraId="0FDCFA5C" w14:textId="77777777" w:rsidTr="5ABFFCA5">
        <w:trPr>
          <w:cantSplit/>
          <w:trHeight w:val="17"/>
        </w:trPr>
        <w:tc>
          <w:tcPr>
            <w:tcW w:w="285" w:type="pct"/>
            <w:shd w:val="clear" w:color="auto" w:fill="auto"/>
            <w:vAlign w:val="center"/>
          </w:tcPr>
          <w:p w14:paraId="1E7F0794" w14:textId="708EB67A" w:rsidR="003339A3" w:rsidRPr="00676186" w:rsidRDefault="003339A3" w:rsidP="00657F64">
            <w:pPr>
              <w:spacing w:before="0"/>
              <w:jc w:val="center"/>
              <w:rPr>
                <w:lang w:val="en-CA"/>
              </w:rPr>
            </w:pPr>
            <w:r w:rsidRPr="00676186">
              <w:rPr>
                <w:lang w:val="en-CA"/>
              </w:rPr>
              <w:t>1.1</w:t>
            </w:r>
            <w:r w:rsidR="007952FF">
              <w:rPr>
                <w:lang w:val="en-CA"/>
              </w:rPr>
              <w:t>3</w:t>
            </w:r>
          </w:p>
        </w:tc>
        <w:tc>
          <w:tcPr>
            <w:tcW w:w="562" w:type="pct"/>
            <w:shd w:val="clear" w:color="auto" w:fill="auto"/>
            <w:vAlign w:val="center"/>
          </w:tcPr>
          <w:p w14:paraId="0A528A4B" w14:textId="4278B1D1" w:rsidR="003339A3" w:rsidRPr="00676186" w:rsidRDefault="00612A82" w:rsidP="00375504">
            <w:pPr>
              <w:pStyle w:val="Normal2"/>
              <w:rPr>
                <w:lang w:val="en-CA"/>
              </w:rPr>
            </w:pPr>
            <w:sdt>
              <w:sdtPr>
                <w:rPr>
                  <w:lang w:val="en-CA"/>
                </w:rPr>
                <w:alias w:val="Type"/>
                <w:tag w:val="Type"/>
                <w:id w:val="-1501121691"/>
                <w:placeholder>
                  <w:docPart w:val="A3C838A20A7645A8AB4BE6A7F15622D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284333" w:rsidRPr="00676186">
                  <w:rPr>
                    <w:lang w:val="en-CA"/>
                  </w:rPr>
                  <w:t xml:space="preserve">Statement </w:t>
                </w:r>
              </w:sdtContent>
            </w:sdt>
          </w:p>
        </w:tc>
        <w:tc>
          <w:tcPr>
            <w:tcW w:w="2274" w:type="pct"/>
            <w:shd w:val="clear" w:color="auto" w:fill="auto"/>
            <w:vAlign w:val="center"/>
          </w:tcPr>
          <w:p w14:paraId="1B900457" w14:textId="26E015B0" w:rsidR="003339A3" w:rsidRPr="00676186" w:rsidRDefault="00FF23CF" w:rsidP="00A3348A">
            <w:pPr>
              <w:rPr>
                <w:rFonts w:ascii="Microsoft Sans Serif" w:hAnsi="Microsoft Sans Serif" w:cs="Microsoft Sans Serif"/>
                <w:sz w:val="17"/>
                <w:szCs w:val="17"/>
                <w:lang w:val="en-CA"/>
              </w:rPr>
            </w:pPr>
            <w:r w:rsidRPr="00676186">
              <w:rPr>
                <w:lang w:val="en-CA"/>
              </w:rPr>
              <w:t xml:space="preserve">You have </w:t>
            </w:r>
            <w:r w:rsidR="00C76E51">
              <w:rPr>
                <w:lang w:val="en-CA"/>
              </w:rPr>
              <w:t xml:space="preserve">reached the end of the </w:t>
            </w:r>
            <w:r w:rsidR="00EC4648">
              <w:rPr>
                <w:lang w:val="en-CA"/>
              </w:rPr>
              <w:t xml:space="preserve">module on the </w:t>
            </w:r>
            <w:r w:rsidR="00EC4648">
              <w:t>r</w:t>
            </w:r>
            <w:r w:rsidR="00C76E51" w:rsidRPr="00A462A2">
              <w:t>esponsibilities of heads of offices and heads of department</w:t>
            </w:r>
            <w:r w:rsidR="00C76E51">
              <w:t xml:space="preserve">s. </w:t>
            </w:r>
            <w:r w:rsidR="00C2644C">
              <w:rPr>
                <w:lang w:val="en-CA"/>
              </w:rPr>
              <w:t>You can now close the window and</w:t>
            </w:r>
            <w:r w:rsidRPr="00676186">
              <w:rPr>
                <w:lang w:val="en-CA"/>
              </w:rPr>
              <w:t xml:space="preserve"> proceed to the mandatory course assessment.</w:t>
            </w:r>
          </w:p>
        </w:tc>
        <w:tc>
          <w:tcPr>
            <w:tcW w:w="1432" w:type="pct"/>
            <w:shd w:val="clear" w:color="auto" w:fill="auto"/>
            <w:vAlign w:val="center"/>
          </w:tcPr>
          <w:p w14:paraId="7F032DB5" w14:textId="77777777" w:rsidR="003339A3" w:rsidRPr="00676186" w:rsidRDefault="003339A3" w:rsidP="00657F64">
            <w:pPr>
              <w:spacing w:before="0"/>
              <w:rPr>
                <w:lang w:val="en-CA"/>
              </w:rPr>
            </w:pPr>
          </w:p>
        </w:tc>
        <w:tc>
          <w:tcPr>
            <w:tcW w:w="447" w:type="pct"/>
          </w:tcPr>
          <w:p w14:paraId="37FD6A1F" w14:textId="77777777" w:rsidR="003339A3" w:rsidRPr="00676186" w:rsidRDefault="003339A3" w:rsidP="00657F64">
            <w:pPr>
              <w:spacing w:before="0"/>
              <w:rPr>
                <w:lang w:val="en-CA"/>
              </w:rPr>
            </w:pPr>
          </w:p>
        </w:tc>
      </w:tr>
    </w:tbl>
    <w:p w14:paraId="6F98BE4A" w14:textId="120E5230" w:rsidR="001B2243" w:rsidRPr="00676186" w:rsidRDefault="001B2243" w:rsidP="007971E9">
      <w:pPr>
        <w:tabs>
          <w:tab w:val="left" w:pos="900"/>
        </w:tabs>
        <w:spacing w:before="0"/>
        <w:rPr>
          <w:b/>
          <w:lang w:val="en-CA"/>
        </w:rPr>
      </w:pPr>
    </w:p>
    <w:sectPr w:rsidR="001B2243" w:rsidRPr="00676186" w:rsidSect="00AA7CBB">
      <w:headerReference w:type="default" r:id="rId27"/>
      <w:footerReference w:type="default" r:id="rId28"/>
      <w:pgSz w:w="15840" w:h="12240" w:orient="landscape"/>
      <w:pgMar w:top="1276" w:right="1440" w:bottom="1134" w:left="992"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71DB544" w16cex:dateUtc="2020-05-05T09:48:00Z"/>
  <w16cex:commentExtensible w16cex:durableId="227B93F1" w16cex:dateUtc="2020-05-29T18:00:00Z"/>
  <w16cex:commentExtensible w16cex:durableId="6D956165" w16cex:dateUtc="2020-05-05T09: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75065" w14:textId="77777777" w:rsidR="00B65DD8" w:rsidRDefault="00B65DD8" w:rsidP="005A39C9">
      <w:r>
        <w:separator/>
      </w:r>
    </w:p>
    <w:p w14:paraId="5233D9E1" w14:textId="77777777" w:rsidR="00B65DD8" w:rsidRDefault="00B65DD8"/>
    <w:p w14:paraId="2A3A6681" w14:textId="77777777" w:rsidR="00B65DD8" w:rsidRDefault="00B65DD8"/>
  </w:endnote>
  <w:endnote w:type="continuationSeparator" w:id="0">
    <w:p w14:paraId="198FF130" w14:textId="77777777" w:rsidR="00B65DD8" w:rsidRDefault="00B65DD8" w:rsidP="005A39C9">
      <w:r>
        <w:continuationSeparator/>
      </w:r>
    </w:p>
    <w:p w14:paraId="42248C4A" w14:textId="77777777" w:rsidR="00B65DD8" w:rsidRDefault="00B65DD8"/>
    <w:p w14:paraId="0F26C229" w14:textId="77777777" w:rsidR="00B65DD8" w:rsidRDefault="00B65D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aunPenh">
    <w:charset w:val="00"/>
    <w:family w:val="auto"/>
    <w:pitch w:val="variable"/>
    <w:sig w:usb0="80000003" w:usb1="00000000" w:usb2="00010000" w:usb3="00000000" w:csb0="00000001" w:csb1="00000000"/>
  </w:font>
  <w:font w:name="Larsseit">
    <w:altName w:val="Times New Roman"/>
    <w:charset w:val="00"/>
    <w:family w:val="auto"/>
    <w:pitch w:val="variable"/>
    <w:sig w:usb0="A00000AF" w:usb1="5000204B" w:usb2="00000000" w:usb3="00000000" w:csb0="00000093"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7254153"/>
      <w:docPartObj>
        <w:docPartGallery w:val="Page Numbers (Bottom of Page)"/>
        <w:docPartUnique/>
      </w:docPartObj>
    </w:sdtPr>
    <w:sdtEndPr>
      <w:rPr>
        <w:noProof/>
      </w:rPr>
    </w:sdtEndPr>
    <w:sdtContent>
      <w:p w14:paraId="3E291E84" w14:textId="05297725" w:rsidR="00B65DD8" w:rsidRDefault="00B65DD8" w:rsidP="009029C9">
        <w:pPr>
          <w:pStyle w:val="Footer"/>
          <w:jc w:val="right"/>
        </w:pPr>
        <w:r>
          <w:fldChar w:fldCharType="begin"/>
        </w:r>
        <w:r>
          <w:instrText xml:space="preserve"> PAGE   \* MERGEFORMAT </w:instrText>
        </w:r>
        <w:r>
          <w:fldChar w:fldCharType="separate"/>
        </w:r>
        <w:r>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90B34" w14:textId="77777777" w:rsidR="00B65DD8" w:rsidRDefault="00B65DD8" w:rsidP="005A39C9">
      <w:r>
        <w:separator/>
      </w:r>
    </w:p>
    <w:p w14:paraId="24FFBDCF" w14:textId="77777777" w:rsidR="00B65DD8" w:rsidRDefault="00B65DD8"/>
    <w:p w14:paraId="022161AE" w14:textId="77777777" w:rsidR="00B65DD8" w:rsidRDefault="00B65DD8"/>
  </w:footnote>
  <w:footnote w:type="continuationSeparator" w:id="0">
    <w:p w14:paraId="6839F6B5" w14:textId="77777777" w:rsidR="00B65DD8" w:rsidRDefault="00B65DD8" w:rsidP="005A39C9">
      <w:r>
        <w:continuationSeparator/>
      </w:r>
    </w:p>
    <w:p w14:paraId="12BA62FC" w14:textId="77777777" w:rsidR="00B65DD8" w:rsidRDefault="00B65DD8"/>
    <w:p w14:paraId="1374203C" w14:textId="77777777" w:rsidR="00B65DD8" w:rsidRDefault="00B65D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ABE98" w14:textId="200E5378" w:rsidR="00B65DD8" w:rsidRDefault="00B65DD8" w:rsidP="00A96A69">
    <w:pPr>
      <w:pStyle w:val="Header"/>
      <w:spacing w:after="240"/>
    </w:pPr>
    <w:r>
      <w:rPr>
        <w:noProof/>
        <w:lang w:eastAsia="en-US"/>
      </w:rPr>
      <w:drawing>
        <wp:anchor distT="0" distB="0" distL="114300" distR="114300" simplePos="0" relativeHeight="251676672" behindDoc="0" locked="0" layoutInCell="1" allowOverlap="1" wp14:anchorId="1EDEFC9D" wp14:editId="6B8DC59C">
          <wp:simplePos x="0" y="0"/>
          <wp:positionH relativeFrom="column">
            <wp:posOffset>7628255</wp:posOffset>
          </wp:positionH>
          <wp:positionV relativeFrom="paragraph">
            <wp:posOffset>-221615</wp:posOffset>
          </wp:positionV>
          <wp:extent cx="942975" cy="304800"/>
          <wp:effectExtent l="19050" t="0" r="9525" b="0"/>
          <wp:wrapNone/>
          <wp:docPr id="1" name="Image 2" descr="Ellico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Ellicom_logo"/>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anchor>
      </w:drawing>
    </w:r>
    <w:r>
      <w:t xml:space="preserve">STORYBOARD |Project </w:t>
    </w:r>
    <w:r w:rsidRPr="0009159B">
      <w:t>1</w:t>
    </w:r>
    <w:r>
      <w:t>9</w:t>
    </w:r>
    <w:r w:rsidRPr="0009159B">
      <w:t>-</w:t>
    </w:r>
    <w:r>
      <w:t>241973 | UNICEF – PSEA |Module 4: Responsibilities of heads of offices and heads of departments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3.65pt;height:8.3pt" o:bullet="t">
        <v:imagedata r:id="rId1" o:title="bullet1"/>
      </v:shape>
    </w:pict>
  </w:numPicBullet>
  <w:abstractNum w:abstractNumId="0" w15:restartNumberingAfterBreak="0">
    <w:nsid w:val="FFFFFF80"/>
    <w:multiLevelType w:val="singleLevel"/>
    <w:tmpl w:val="69D0B3BC"/>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9"/>
    <w:multiLevelType w:val="singleLevel"/>
    <w:tmpl w:val="4E9AE112"/>
    <w:lvl w:ilvl="0">
      <w:start w:val="1"/>
      <w:numFmt w:val="bullet"/>
      <w:pStyle w:val="ListBullet"/>
      <w:lvlText w:val=""/>
      <w:lvlPicBulletId w:val="0"/>
      <w:lvlJc w:val="left"/>
      <w:pPr>
        <w:tabs>
          <w:tab w:val="num" w:pos="-481"/>
        </w:tabs>
        <w:ind w:left="-481" w:hanging="360"/>
      </w:pPr>
      <w:rPr>
        <w:rFonts w:ascii="Symbol" w:hAnsi="Symbol" w:hint="default"/>
      </w:rPr>
    </w:lvl>
  </w:abstractNum>
  <w:abstractNum w:abstractNumId="2" w15:restartNumberingAfterBreak="0">
    <w:nsid w:val="FFFFFFFE"/>
    <w:multiLevelType w:val="singleLevel"/>
    <w:tmpl w:val="86AC09B4"/>
    <w:lvl w:ilvl="0">
      <w:numFmt w:val="bullet"/>
      <w:lvlText w:val="*"/>
      <w:lvlJc w:val="left"/>
    </w:lvl>
  </w:abstractNum>
  <w:abstractNum w:abstractNumId="3" w15:restartNumberingAfterBreak="0">
    <w:nsid w:val="014B5B33"/>
    <w:multiLevelType w:val="hybridMultilevel"/>
    <w:tmpl w:val="0E5E9A8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02E23931"/>
    <w:multiLevelType w:val="multilevel"/>
    <w:tmpl w:val="57EC921E"/>
    <w:lvl w:ilvl="0">
      <w:start w:val="1"/>
      <w:numFmt w:val="bullet"/>
      <w:lvlText w:val=""/>
      <w:lvlJc w:val="left"/>
      <w:pPr>
        <w:ind w:left="720" w:hanging="360"/>
      </w:pPr>
      <w:rPr>
        <w:rFonts w:ascii="Wingdings" w:hAnsi="Wingdings" w:hint="default"/>
      </w:rPr>
    </w:lvl>
    <w:lvl w:ilvl="1">
      <w:start w:val="1"/>
      <w:numFmt w:val="bullet"/>
      <w:lvlText w:val="□"/>
      <w:lvlJc w:val="left"/>
      <w:pPr>
        <w:ind w:left="1152" w:hanging="432"/>
      </w:pPr>
      <w:rPr>
        <w:rFonts w:ascii="Calibri" w:hAnsi="Calibri" w:hint="default"/>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093D1164"/>
    <w:multiLevelType w:val="hybridMultilevel"/>
    <w:tmpl w:val="DB76C0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0B846F3F"/>
    <w:multiLevelType w:val="hybridMultilevel"/>
    <w:tmpl w:val="32684B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CFE2B80"/>
    <w:multiLevelType w:val="hybridMultilevel"/>
    <w:tmpl w:val="230A98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0D6B06CF"/>
    <w:multiLevelType w:val="hybridMultilevel"/>
    <w:tmpl w:val="3E78E4E2"/>
    <w:lvl w:ilvl="0" w:tplc="699A98DC">
      <w:start w:val="1"/>
      <w:numFmt w:val="decimal"/>
      <w:pStyle w:val="Numbered"/>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9" w15:restartNumberingAfterBreak="0">
    <w:nsid w:val="134859EB"/>
    <w:multiLevelType w:val="hybridMultilevel"/>
    <w:tmpl w:val="DAF2F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6B47E7"/>
    <w:multiLevelType w:val="hybridMultilevel"/>
    <w:tmpl w:val="296EA536"/>
    <w:lvl w:ilvl="0" w:tplc="8E9EEED4">
      <w:start w:val="1"/>
      <w:numFmt w:val="bullet"/>
      <w:pStyle w:val="Action"/>
      <w:lvlText w:val="→"/>
      <w:lvlJc w:val="left"/>
      <w:pPr>
        <w:ind w:left="720" w:hanging="360"/>
      </w:pPr>
      <w:rPr>
        <w:rFonts w:ascii="Calibri" w:hAnsi="Calibri" w:hint="default"/>
        <w:sz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191D10D6"/>
    <w:multiLevelType w:val="hybridMultilevel"/>
    <w:tmpl w:val="02025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9C2B53"/>
    <w:multiLevelType w:val="hybridMultilevel"/>
    <w:tmpl w:val="A4EC64B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29F56678"/>
    <w:multiLevelType w:val="hybridMultilevel"/>
    <w:tmpl w:val="972867D4"/>
    <w:lvl w:ilvl="0" w:tplc="51ACC28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328255F2"/>
    <w:multiLevelType w:val="hybridMultilevel"/>
    <w:tmpl w:val="F4EE01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32937AE6"/>
    <w:multiLevelType w:val="hybridMultilevel"/>
    <w:tmpl w:val="31387F8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63251ED"/>
    <w:multiLevelType w:val="hybridMultilevel"/>
    <w:tmpl w:val="D27A35E8"/>
    <w:lvl w:ilvl="0" w:tplc="1CC4DEF0">
      <w:start w:val="1"/>
      <w:numFmt w:val="bullet"/>
      <w:lvlText w:val="-"/>
      <w:lvlJc w:val="left"/>
      <w:pPr>
        <w:ind w:left="720" w:hanging="360"/>
      </w:pPr>
      <w:rPr>
        <w:rFonts w:ascii="Calibri" w:eastAsia="Times New Roman" w:hAnsi="Calibri" w:cs="Calibri"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38D04696"/>
    <w:multiLevelType w:val="hybridMultilevel"/>
    <w:tmpl w:val="795E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721A85"/>
    <w:multiLevelType w:val="hybridMultilevel"/>
    <w:tmpl w:val="68C0F4EA"/>
    <w:lvl w:ilvl="0" w:tplc="1CC4DEF0">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3EBE4897"/>
    <w:multiLevelType w:val="hybridMultilevel"/>
    <w:tmpl w:val="232EF6A2"/>
    <w:lvl w:ilvl="0" w:tplc="3B84B5E8">
      <w:start w:val="1"/>
      <w:numFmt w:val="decimal"/>
      <w:lvlText w:val="(%1)"/>
      <w:lvlJc w:val="left"/>
      <w:pPr>
        <w:ind w:left="720" w:hanging="360"/>
      </w:pPr>
      <w:rPr>
        <w:rFonts w:asciiTheme="minorHAnsi" w:eastAsia="Times New Roman" w:hAnsiTheme="minorHAnsi" w:cs="Times New Roman"/>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418B2C09"/>
    <w:multiLevelType w:val="hybridMultilevel"/>
    <w:tmpl w:val="972867D4"/>
    <w:lvl w:ilvl="0" w:tplc="51ACC28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42ED33BA"/>
    <w:multiLevelType w:val="hybridMultilevel"/>
    <w:tmpl w:val="42D4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215483"/>
    <w:multiLevelType w:val="hybridMultilevel"/>
    <w:tmpl w:val="C7A6B9A4"/>
    <w:lvl w:ilvl="0" w:tplc="040C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5AB750E"/>
    <w:multiLevelType w:val="hybridMultilevel"/>
    <w:tmpl w:val="F9D88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615730"/>
    <w:multiLevelType w:val="hybridMultilevel"/>
    <w:tmpl w:val="250A5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A65F26"/>
    <w:multiLevelType w:val="hybridMultilevel"/>
    <w:tmpl w:val="032033B2"/>
    <w:lvl w:ilvl="0" w:tplc="040C0001">
      <w:start w:val="1"/>
      <w:numFmt w:val="bullet"/>
      <w:lvlText w:val=""/>
      <w:lvlJc w:val="left"/>
      <w:pPr>
        <w:ind w:left="756" w:hanging="360"/>
      </w:pPr>
      <w:rPr>
        <w:rFonts w:ascii="Symbol" w:hAnsi="Symbol" w:hint="default"/>
      </w:rPr>
    </w:lvl>
    <w:lvl w:ilvl="1" w:tplc="040C0003" w:tentative="1">
      <w:start w:val="1"/>
      <w:numFmt w:val="bullet"/>
      <w:lvlText w:val="o"/>
      <w:lvlJc w:val="left"/>
      <w:pPr>
        <w:ind w:left="1476" w:hanging="360"/>
      </w:pPr>
      <w:rPr>
        <w:rFonts w:ascii="Courier New" w:hAnsi="Courier New" w:cs="Courier New" w:hint="default"/>
      </w:rPr>
    </w:lvl>
    <w:lvl w:ilvl="2" w:tplc="040C0005" w:tentative="1">
      <w:start w:val="1"/>
      <w:numFmt w:val="bullet"/>
      <w:lvlText w:val=""/>
      <w:lvlJc w:val="left"/>
      <w:pPr>
        <w:ind w:left="2196" w:hanging="360"/>
      </w:pPr>
      <w:rPr>
        <w:rFonts w:ascii="Wingdings" w:hAnsi="Wingdings" w:hint="default"/>
      </w:rPr>
    </w:lvl>
    <w:lvl w:ilvl="3" w:tplc="040C0001" w:tentative="1">
      <w:start w:val="1"/>
      <w:numFmt w:val="bullet"/>
      <w:lvlText w:val=""/>
      <w:lvlJc w:val="left"/>
      <w:pPr>
        <w:ind w:left="2916" w:hanging="360"/>
      </w:pPr>
      <w:rPr>
        <w:rFonts w:ascii="Symbol" w:hAnsi="Symbol" w:hint="default"/>
      </w:rPr>
    </w:lvl>
    <w:lvl w:ilvl="4" w:tplc="040C0003" w:tentative="1">
      <w:start w:val="1"/>
      <w:numFmt w:val="bullet"/>
      <w:lvlText w:val="o"/>
      <w:lvlJc w:val="left"/>
      <w:pPr>
        <w:ind w:left="3636" w:hanging="360"/>
      </w:pPr>
      <w:rPr>
        <w:rFonts w:ascii="Courier New" w:hAnsi="Courier New" w:cs="Courier New" w:hint="default"/>
      </w:rPr>
    </w:lvl>
    <w:lvl w:ilvl="5" w:tplc="040C0005" w:tentative="1">
      <w:start w:val="1"/>
      <w:numFmt w:val="bullet"/>
      <w:lvlText w:val=""/>
      <w:lvlJc w:val="left"/>
      <w:pPr>
        <w:ind w:left="4356" w:hanging="360"/>
      </w:pPr>
      <w:rPr>
        <w:rFonts w:ascii="Wingdings" w:hAnsi="Wingdings" w:hint="default"/>
      </w:rPr>
    </w:lvl>
    <w:lvl w:ilvl="6" w:tplc="040C0001" w:tentative="1">
      <w:start w:val="1"/>
      <w:numFmt w:val="bullet"/>
      <w:lvlText w:val=""/>
      <w:lvlJc w:val="left"/>
      <w:pPr>
        <w:ind w:left="5076" w:hanging="360"/>
      </w:pPr>
      <w:rPr>
        <w:rFonts w:ascii="Symbol" w:hAnsi="Symbol" w:hint="default"/>
      </w:rPr>
    </w:lvl>
    <w:lvl w:ilvl="7" w:tplc="040C0003" w:tentative="1">
      <w:start w:val="1"/>
      <w:numFmt w:val="bullet"/>
      <w:lvlText w:val="o"/>
      <w:lvlJc w:val="left"/>
      <w:pPr>
        <w:ind w:left="5796" w:hanging="360"/>
      </w:pPr>
      <w:rPr>
        <w:rFonts w:ascii="Courier New" w:hAnsi="Courier New" w:cs="Courier New" w:hint="default"/>
      </w:rPr>
    </w:lvl>
    <w:lvl w:ilvl="8" w:tplc="040C0005" w:tentative="1">
      <w:start w:val="1"/>
      <w:numFmt w:val="bullet"/>
      <w:lvlText w:val=""/>
      <w:lvlJc w:val="left"/>
      <w:pPr>
        <w:ind w:left="6516" w:hanging="360"/>
      </w:pPr>
      <w:rPr>
        <w:rFonts w:ascii="Wingdings" w:hAnsi="Wingdings" w:hint="default"/>
      </w:rPr>
    </w:lvl>
  </w:abstractNum>
  <w:abstractNum w:abstractNumId="26" w15:restartNumberingAfterBreak="0">
    <w:nsid w:val="4EA2696D"/>
    <w:multiLevelType w:val="hybridMultilevel"/>
    <w:tmpl w:val="90C2FB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4F4C653D"/>
    <w:multiLevelType w:val="hybridMultilevel"/>
    <w:tmpl w:val="48B8454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52432A25"/>
    <w:multiLevelType w:val="hybridMultilevel"/>
    <w:tmpl w:val="2370E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5137A61"/>
    <w:multiLevelType w:val="hybridMultilevel"/>
    <w:tmpl w:val="45A2B244"/>
    <w:lvl w:ilvl="0" w:tplc="DAC6796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8962DC"/>
    <w:multiLevelType w:val="hybridMultilevel"/>
    <w:tmpl w:val="D8885C6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1" w15:restartNumberingAfterBreak="0">
    <w:nsid w:val="5F731892"/>
    <w:multiLevelType w:val="multilevel"/>
    <w:tmpl w:val="85DCB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085476"/>
    <w:multiLevelType w:val="hybridMultilevel"/>
    <w:tmpl w:val="04EE8D2A"/>
    <w:lvl w:ilvl="0" w:tplc="10000001">
      <w:start w:val="1"/>
      <w:numFmt w:val="bullet"/>
      <w:lvlText w:val=""/>
      <w:lvlJc w:val="left"/>
      <w:pPr>
        <w:ind w:left="720" w:hanging="360"/>
      </w:pPr>
      <w:rPr>
        <w:rFonts w:ascii="Symbol" w:hAnsi="Symbol" w:cs="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cs="Wingdings" w:hint="default"/>
      </w:rPr>
    </w:lvl>
    <w:lvl w:ilvl="3" w:tplc="10000001">
      <w:start w:val="1"/>
      <w:numFmt w:val="bullet"/>
      <w:lvlText w:val=""/>
      <w:lvlJc w:val="left"/>
      <w:pPr>
        <w:ind w:left="2880" w:hanging="360"/>
      </w:pPr>
      <w:rPr>
        <w:rFonts w:ascii="Symbol" w:hAnsi="Symbol" w:cs="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cs="Wingdings" w:hint="default"/>
      </w:rPr>
    </w:lvl>
    <w:lvl w:ilvl="6" w:tplc="10000001">
      <w:start w:val="1"/>
      <w:numFmt w:val="bullet"/>
      <w:lvlText w:val=""/>
      <w:lvlJc w:val="left"/>
      <w:pPr>
        <w:ind w:left="5040" w:hanging="360"/>
      </w:pPr>
      <w:rPr>
        <w:rFonts w:ascii="Symbol" w:hAnsi="Symbol" w:cs="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cs="Wingdings" w:hint="default"/>
      </w:rPr>
    </w:lvl>
  </w:abstractNum>
  <w:abstractNum w:abstractNumId="33" w15:restartNumberingAfterBreak="0">
    <w:nsid w:val="608D51F6"/>
    <w:multiLevelType w:val="hybridMultilevel"/>
    <w:tmpl w:val="A2788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EA33B4"/>
    <w:multiLevelType w:val="hybridMultilevel"/>
    <w:tmpl w:val="9C423F5A"/>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35" w15:restartNumberingAfterBreak="0">
    <w:nsid w:val="69762703"/>
    <w:multiLevelType w:val="hybridMultilevel"/>
    <w:tmpl w:val="CEE6EC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CA94D7F"/>
    <w:multiLevelType w:val="hybridMultilevel"/>
    <w:tmpl w:val="6AF8147C"/>
    <w:lvl w:ilvl="0" w:tplc="23D401F6">
      <w:start w:val="1"/>
      <w:numFmt w:val="bullet"/>
      <w:pStyle w:val="ListParagraph"/>
      <w:lvlText w:val="·"/>
      <w:lvlJc w:val="left"/>
      <w:pPr>
        <w:ind w:left="720" w:hanging="360"/>
      </w:pPr>
      <w:rPr>
        <w:rFonts w:ascii="Symbol" w:hAnsi="Symbol"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7" w15:restartNumberingAfterBreak="0">
    <w:nsid w:val="70E66FBF"/>
    <w:multiLevelType w:val="hybridMultilevel"/>
    <w:tmpl w:val="D730D1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63F2A61"/>
    <w:multiLevelType w:val="hybridMultilevel"/>
    <w:tmpl w:val="F24E3470"/>
    <w:lvl w:ilvl="0" w:tplc="A2F88266">
      <w:start w:val="1"/>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76B13E74"/>
    <w:multiLevelType w:val="hybridMultilevel"/>
    <w:tmpl w:val="17BA7A1C"/>
    <w:lvl w:ilvl="0" w:tplc="1CC4DEF0">
      <w:start w:val="1"/>
      <w:numFmt w:val="bullet"/>
      <w:lvlText w:val="-"/>
      <w:lvlJc w:val="left"/>
      <w:pPr>
        <w:ind w:left="720" w:hanging="360"/>
      </w:pPr>
      <w:rPr>
        <w:rFonts w:ascii="Calibri" w:eastAsia="Times New Roman"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0114F6"/>
    <w:multiLevelType w:val="hybridMultilevel"/>
    <w:tmpl w:val="8700787A"/>
    <w:lvl w:ilvl="0" w:tplc="DAC6796C">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7C616459"/>
    <w:multiLevelType w:val="hybridMultilevel"/>
    <w:tmpl w:val="CE54E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7074E"/>
    <w:multiLevelType w:val="hybridMultilevel"/>
    <w:tmpl w:val="F17CE14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36"/>
  </w:num>
  <w:num w:numId="2">
    <w:abstractNumId w:val="8"/>
  </w:num>
  <w:num w:numId="3">
    <w:abstractNumId w:val="10"/>
  </w:num>
  <w:num w:numId="4">
    <w:abstractNumId w:val="9"/>
  </w:num>
  <w:num w:numId="5">
    <w:abstractNumId w:val="28"/>
  </w:num>
  <w:num w:numId="6">
    <w:abstractNumId w:val="23"/>
  </w:num>
  <w:num w:numId="7">
    <w:abstractNumId w:val="39"/>
  </w:num>
  <w:num w:numId="8">
    <w:abstractNumId w:val="31"/>
  </w:num>
  <w:num w:numId="9">
    <w:abstractNumId w:val="25"/>
  </w:num>
  <w:num w:numId="10">
    <w:abstractNumId w:val="34"/>
  </w:num>
  <w:num w:numId="11">
    <w:abstractNumId w:val="24"/>
  </w:num>
  <w:num w:numId="12">
    <w:abstractNumId w:val="37"/>
  </w:num>
  <w:num w:numId="13">
    <w:abstractNumId w:val="15"/>
  </w:num>
  <w:num w:numId="14">
    <w:abstractNumId w:val="29"/>
  </w:num>
  <w:num w:numId="15">
    <w:abstractNumId w:val="16"/>
  </w:num>
  <w:num w:numId="16">
    <w:abstractNumId w:val="18"/>
  </w:num>
  <w:num w:numId="17">
    <w:abstractNumId w:val="38"/>
  </w:num>
  <w:num w:numId="18">
    <w:abstractNumId w:val="40"/>
  </w:num>
  <w:num w:numId="19">
    <w:abstractNumId w:val="22"/>
  </w:num>
  <w:num w:numId="20">
    <w:abstractNumId w:val="20"/>
  </w:num>
  <w:num w:numId="21">
    <w:abstractNumId w:val="13"/>
  </w:num>
  <w:num w:numId="22">
    <w:abstractNumId w:val="19"/>
  </w:num>
  <w:num w:numId="23">
    <w:abstractNumId w:val="35"/>
  </w:num>
  <w:num w:numId="24">
    <w:abstractNumId w:val="14"/>
  </w:num>
  <w:num w:numId="25">
    <w:abstractNumId w:val="27"/>
  </w:num>
  <w:num w:numId="26">
    <w:abstractNumId w:val="42"/>
  </w:num>
  <w:num w:numId="27">
    <w:abstractNumId w:val="26"/>
  </w:num>
  <w:num w:numId="28">
    <w:abstractNumId w:val="30"/>
  </w:num>
  <w:num w:numId="29">
    <w:abstractNumId w:val="6"/>
  </w:num>
  <w:num w:numId="30">
    <w:abstractNumId w:val="3"/>
  </w:num>
  <w:num w:numId="31">
    <w:abstractNumId w:val="7"/>
  </w:num>
  <w:num w:numId="32">
    <w:abstractNumId w:val="4"/>
  </w:num>
  <w:num w:numId="33">
    <w:abstractNumId w:val="1"/>
  </w:num>
  <w:num w:numId="34">
    <w:abstractNumId w:val="41"/>
  </w:num>
  <w:num w:numId="35">
    <w:abstractNumId w:val="1"/>
  </w:num>
  <w:num w:numId="36">
    <w:abstractNumId w:val="12"/>
  </w:num>
  <w:num w:numId="37">
    <w:abstractNumId w:val="36"/>
  </w:num>
  <w:num w:numId="38">
    <w:abstractNumId w:val="17"/>
  </w:num>
  <w:num w:numId="39">
    <w:abstractNumId w:val="0"/>
  </w:num>
  <w:num w:numId="40">
    <w:abstractNumId w:val="2"/>
    <w:lvlOverride w:ilvl="0">
      <w:lvl w:ilvl="0">
        <w:numFmt w:val="bullet"/>
        <w:lvlText w:val=""/>
        <w:legacy w:legacy="1" w:legacySpace="0" w:legacyIndent="140"/>
        <w:lvlJc w:val="left"/>
        <w:rPr>
          <w:rFonts w:ascii="Symbol" w:hAnsi="Symbol" w:hint="default"/>
        </w:rPr>
      </w:lvl>
    </w:lvlOverride>
  </w:num>
  <w:num w:numId="41">
    <w:abstractNumId w:val="11"/>
  </w:num>
  <w:num w:numId="42">
    <w:abstractNumId w:val="33"/>
  </w:num>
  <w:num w:numId="43">
    <w:abstractNumId w:val="5"/>
  </w:num>
  <w:num w:numId="44">
    <w:abstractNumId w:val="32"/>
  </w:num>
  <w:num w:numId="45">
    <w:abstractNumId w:val="2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lissa Laurent">
    <w15:presenceInfo w15:providerId="AD" w15:userId="S::MLaurent@ellicom.com::fbe78ea7-c383-4d6e-96af-a91f242fe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attachedTemplate r:id="rId1"/>
  <w:trackRevisions/>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UzMTU0tjA3NTE0s7RQ0lEKTi0uzszPAykwqgUADtrqjiwAAAA="/>
  </w:docVars>
  <w:rsids>
    <w:rsidRoot w:val="00150EE3"/>
    <w:rsid w:val="000001F5"/>
    <w:rsid w:val="00001A42"/>
    <w:rsid w:val="000025D3"/>
    <w:rsid w:val="00003A9A"/>
    <w:rsid w:val="00006853"/>
    <w:rsid w:val="00007342"/>
    <w:rsid w:val="00007643"/>
    <w:rsid w:val="00013A81"/>
    <w:rsid w:val="00013BFC"/>
    <w:rsid w:val="00015CA2"/>
    <w:rsid w:val="00015E62"/>
    <w:rsid w:val="00020028"/>
    <w:rsid w:val="00020813"/>
    <w:rsid w:val="000213D2"/>
    <w:rsid w:val="00021B1B"/>
    <w:rsid w:val="00023401"/>
    <w:rsid w:val="00023F62"/>
    <w:rsid w:val="000241DD"/>
    <w:rsid w:val="00024303"/>
    <w:rsid w:val="000249D8"/>
    <w:rsid w:val="000305C0"/>
    <w:rsid w:val="00032A43"/>
    <w:rsid w:val="00032B8F"/>
    <w:rsid w:val="00033300"/>
    <w:rsid w:val="00036514"/>
    <w:rsid w:val="00036DAD"/>
    <w:rsid w:val="000405AA"/>
    <w:rsid w:val="00040AB3"/>
    <w:rsid w:val="00040B92"/>
    <w:rsid w:val="00041D50"/>
    <w:rsid w:val="00043017"/>
    <w:rsid w:val="00043FE8"/>
    <w:rsid w:val="00046622"/>
    <w:rsid w:val="000478FC"/>
    <w:rsid w:val="00050E4E"/>
    <w:rsid w:val="00051A64"/>
    <w:rsid w:val="00052513"/>
    <w:rsid w:val="00054207"/>
    <w:rsid w:val="000545FA"/>
    <w:rsid w:val="00054E09"/>
    <w:rsid w:val="00055FEA"/>
    <w:rsid w:val="00063F22"/>
    <w:rsid w:val="00064A9A"/>
    <w:rsid w:val="00065360"/>
    <w:rsid w:val="000670E4"/>
    <w:rsid w:val="00067B0D"/>
    <w:rsid w:val="00070533"/>
    <w:rsid w:val="00070911"/>
    <w:rsid w:val="000711FF"/>
    <w:rsid w:val="00072C46"/>
    <w:rsid w:val="00073557"/>
    <w:rsid w:val="00073643"/>
    <w:rsid w:val="00073ABC"/>
    <w:rsid w:val="00074DB4"/>
    <w:rsid w:val="0007601E"/>
    <w:rsid w:val="00076327"/>
    <w:rsid w:val="000771A3"/>
    <w:rsid w:val="00077D05"/>
    <w:rsid w:val="00080568"/>
    <w:rsid w:val="00080BD7"/>
    <w:rsid w:val="00080C10"/>
    <w:rsid w:val="000841A4"/>
    <w:rsid w:val="0008592D"/>
    <w:rsid w:val="0008660A"/>
    <w:rsid w:val="000878FD"/>
    <w:rsid w:val="00087C4B"/>
    <w:rsid w:val="000907AA"/>
    <w:rsid w:val="000908A9"/>
    <w:rsid w:val="0009159B"/>
    <w:rsid w:val="00092724"/>
    <w:rsid w:val="00092A7D"/>
    <w:rsid w:val="000932E1"/>
    <w:rsid w:val="00093688"/>
    <w:rsid w:val="00094448"/>
    <w:rsid w:val="00094947"/>
    <w:rsid w:val="000960D7"/>
    <w:rsid w:val="00096A5E"/>
    <w:rsid w:val="000A0367"/>
    <w:rsid w:val="000A10ED"/>
    <w:rsid w:val="000A1155"/>
    <w:rsid w:val="000A12A6"/>
    <w:rsid w:val="000A3481"/>
    <w:rsid w:val="000A3A4C"/>
    <w:rsid w:val="000B01B0"/>
    <w:rsid w:val="000B1D56"/>
    <w:rsid w:val="000B220F"/>
    <w:rsid w:val="000B3A84"/>
    <w:rsid w:val="000B41BA"/>
    <w:rsid w:val="000B4B12"/>
    <w:rsid w:val="000B71F5"/>
    <w:rsid w:val="000C057C"/>
    <w:rsid w:val="000C0583"/>
    <w:rsid w:val="000C209E"/>
    <w:rsid w:val="000C3131"/>
    <w:rsid w:val="000C46DE"/>
    <w:rsid w:val="000C4F86"/>
    <w:rsid w:val="000C5709"/>
    <w:rsid w:val="000C6A70"/>
    <w:rsid w:val="000C6CE9"/>
    <w:rsid w:val="000D06D8"/>
    <w:rsid w:val="000D2066"/>
    <w:rsid w:val="000D2FA0"/>
    <w:rsid w:val="000D5731"/>
    <w:rsid w:val="000D60E3"/>
    <w:rsid w:val="000D77C4"/>
    <w:rsid w:val="000E0C2B"/>
    <w:rsid w:val="000E2568"/>
    <w:rsid w:val="000E2FCD"/>
    <w:rsid w:val="000E53F1"/>
    <w:rsid w:val="000E589C"/>
    <w:rsid w:val="000F0A14"/>
    <w:rsid w:val="000F137F"/>
    <w:rsid w:val="000F16FA"/>
    <w:rsid w:val="000F1C30"/>
    <w:rsid w:val="000F35AA"/>
    <w:rsid w:val="000F56CE"/>
    <w:rsid w:val="000F6E98"/>
    <w:rsid w:val="000F73C5"/>
    <w:rsid w:val="00101EDB"/>
    <w:rsid w:val="00103F12"/>
    <w:rsid w:val="001044D8"/>
    <w:rsid w:val="00105104"/>
    <w:rsid w:val="00106F35"/>
    <w:rsid w:val="001107B9"/>
    <w:rsid w:val="001108AD"/>
    <w:rsid w:val="00110A2B"/>
    <w:rsid w:val="00110B18"/>
    <w:rsid w:val="00111F6E"/>
    <w:rsid w:val="001144DB"/>
    <w:rsid w:val="00115852"/>
    <w:rsid w:val="0011775A"/>
    <w:rsid w:val="00123A42"/>
    <w:rsid w:val="00124023"/>
    <w:rsid w:val="00124CF8"/>
    <w:rsid w:val="00125D77"/>
    <w:rsid w:val="001266CB"/>
    <w:rsid w:val="00126873"/>
    <w:rsid w:val="0012727B"/>
    <w:rsid w:val="00130598"/>
    <w:rsid w:val="00130742"/>
    <w:rsid w:val="001334A8"/>
    <w:rsid w:val="00133AEE"/>
    <w:rsid w:val="0013681F"/>
    <w:rsid w:val="001408BA"/>
    <w:rsid w:val="00146F66"/>
    <w:rsid w:val="00150EE3"/>
    <w:rsid w:val="00152905"/>
    <w:rsid w:val="0015462C"/>
    <w:rsid w:val="00154821"/>
    <w:rsid w:val="00156574"/>
    <w:rsid w:val="001577F2"/>
    <w:rsid w:val="00157AEA"/>
    <w:rsid w:val="00160759"/>
    <w:rsid w:val="00161148"/>
    <w:rsid w:val="001645B2"/>
    <w:rsid w:val="00165BC5"/>
    <w:rsid w:val="00166EB0"/>
    <w:rsid w:val="00167294"/>
    <w:rsid w:val="00167A20"/>
    <w:rsid w:val="00173B62"/>
    <w:rsid w:val="00174012"/>
    <w:rsid w:val="00175A9C"/>
    <w:rsid w:val="001801D3"/>
    <w:rsid w:val="001812C5"/>
    <w:rsid w:val="00181D69"/>
    <w:rsid w:val="00182775"/>
    <w:rsid w:val="001838A6"/>
    <w:rsid w:val="00184895"/>
    <w:rsid w:val="00185780"/>
    <w:rsid w:val="00185D49"/>
    <w:rsid w:val="001865B1"/>
    <w:rsid w:val="0018662F"/>
    <w:rsid w:val="001905EE"/>
    <w:rsid w:val="0019194F"/>
    <w:rsid w:val="0019291C"/>
    <w:rsid w:val="00192F70"/>
    <w:rsid w:val="00195C3B"/>
    <w:rsid w:val="00196C74"/>
    <w:rsid w:val="001A32C0"/>
    <w:rsid w:val="001A6EEA"/>
    <w:rsid w:val="001B0BDB"/>
    <w:rsid w:val="001B0E38"/>
    <w:rsid w:val="001B2243"/>
    <w:rsid w:val="001B22B4"/>
    <w:rsid w:val="001B319E"/>
    <w:rsid w:val="001B343A"/>
    <w:rsid w:val="001B5888"/>
    <w:rsid w:val="001C0D73"/>
    <w:rsid w:val="001C21E5"/>
    <w:rsid w:val="001C433E"/>
    <w:rsid w:val="001C4662"/>
    <w:rsid w:val="001C687F"/>
    <w:rsid w:val="001C6A44"/>
    <w:rsid w:val="001C7DF4"/>
    <w:rsid w:val="001D350E"/>
    <w:rsid w:val="001D6504"/>
    <w:rsid w:val="001D6ED1"/>
    <w:rsid w:val="001E040F"/>
    <w:rsid w:val="001E2ADD"/>
    <w:rsid w:val="001E4396"/>
    <w:rsid w:val="001E44E6"/>
    <w:rsid w:val="001E560F"/>
    <w:rsid w:val="001E58F1"/>
    <w:rsid w:val="001E5E77"/>
    <w:rsid w:val="001E5F05"/>
    <w:rsid w:val="001E6546"/>
    <w:rsid w:val="001E7540"/>
    <w:rsid w:val="001E757D"/>
    <w:rsid w:val="001E7BA1"/>
    <w:rsid w:val="001F0821"/>
    <w:rsid w:val="001F1B5B"/>
    <w:rsid w:val="001F2419"/>
    <w:rsid w:val="001F2F7C"/>
    <w:rsid w:val="001F33ED"/>
    <w:rsid w:val="002006F6"/>
    <w:rsid w:val="00202CD6"/>
    <w:rsid w:val="00202F45"/>
    <w:rsid w:val="00204C35"/>
    <w:rsid w:val="002059A0"/>
    <w:rsid w:val="00207486"/>
    <w:rsid w:val="002076EC"/>
    <w:rsid w:val="002118D8"/>
    <w:rsid w:val="00211BBB"/>
    <w:rsid w:val="00212490"/>
    <w:rsid w:val="00212DD2"/>
    <w:rsid w:val="00213082"/>
    <w:rsid w:val="0021370B"/>
    <w:rsid w:val="00221FF6"/>
    <w:rsid w:val="0022619C"/>
    <w:rsid w:val="00227656"/>
    <w:rsid w:val="00231375"/>
    <w:rsid w:val="0023360B"/>
    <w:rsid w:val="00233FE3"/>
    <w:rsid w:val="0023411D"/>
    <w:rsid w:val="002344C4"/>
    <w:rsid w:val="00234A50"/>
    <w:rsid w:val="00236247"/>
    <w:rsid w:val="00237EE3"/>
    <w:rsid w:val="00240ED8"/>
    <w:rsid w:val="00241FAF"/>
    <w:rsid w:val="00241FDB"/>
    <w:rsid w:val="00242051"/>
    <w:rsid w:val="002423A4"/>
    <w:rsid w:val="00243E4F"/>
    <w:rsid w:val="00244846"/>
    <w:rsid w:val="00245F4B"/>
    <w:rsid w:val="00246F3C"/>
    <w:rsid w:val="00250554"/>
    <w:rsid w:val="002527D0"/>
    <w:rsid w:val="00252823"/>
    <w:rsid w:val="00253826"/>
    <w:rsid w:val="00254166"/>
    <w:rsid w:val="00254B8C"/>
    <w:rsid w:val="00255AC6"/>
    <w:rsid w:val="0025633A"/>
    <w:rsid w:val="002578A7"/>
    <w:rsid w:val="0026072F"/>
    <w:rsid w:val="00260F42"/>
    <w:rsid w:val="00261197"/>
    <w:rsid w:val="00265783"/>
    <w:rsid w:val="00265A1A"/>
    <w:rsid w:val="002661A0"/>
    <w:rsid w:val="00267482"/>
    <w:rsid w:val="0027012C"/>
    <w:rsid w:val="00271EBC"/>
    <w:rsid w:val="002730A1"/>
    <w:rsid w:val="00274FBB"/>
    <w:rsid w:val="002753AB"/>
    <w:rsid w:val="002753D1"/>
    <w:rsid w:val="00276AE8"/>
    <w:rsid w:val="0028122A"/>
    <w:rsid w:val="00282AD0"/>
    <w:rsid w:val="00282F73"/>
    <w:rsid w:val="00284333"/>
    <w:rsid w:val="002848D4"/>
    <w:rsid w:val="00284D67"/>
    <w:rsid w:val="0028532E"/>
    <w:rsid w:val="00285E1D"/>
    <w:rsid w:val="002863CD"/>
    <w:rsid w:val="002868A4"/>
    <w:rsid w:val="002872ED"/>
    <w:rsid w:val="00287BB8"/>
    <w:rsid w:val="00287C4A"/>
    <w:rsid w:val="0029033C"/>
    <w:rsid w:val="00290A97"/>
    <w:rsid w:val="002912D5"/>
    <w:rsid w:val="00292D03"/>
    <w:rsid w:val="0029360A"/>
    <w:rsid w:val="00294A4C"/>
    <w:rsid w:val="0029577C"/>
    <w:rsid w:val="00295C9E"/>
    <w:rsid w:val="0029697B"/>
    <w:rsid w:val="002A0DAF"/>
    <w:rsid w:val="002A29D6"/>
    <w:rsid w:val="002A2E6D"/>
    <w:rsid w:val="002A4156"/>
    <w:rsid w:val="002A4208"/>
    <w:rsid w:val="002A4A7B"/>
    <w:rsid w:val="002A51BB"/>
    <w:rsid w:val="002A7142"/>
    <w:rsid w:val="002B02EC"/>
    <w:rsid w:val="002B3C70"/>
    <w:rsid w:val="002B5DA5"/>
    <w:rsid w:val="002B64B1"/>
    <w:rsid w:val="002B6F8A"/>
    <w:rsid w:val="002C0429"/>
    <w:rsid w:val="002C3A16"/>
    <w:rsid w:val="002C55E7"/>
    <w:rsid w:val="002C5A43"/>
    <w:rsid w:val="002C673E"/>
    <w:rsid w:val="002D098E"/>
    <w:rsid w:val="002D0EB3"/>
    <w:rsid w:val="002D1D90"/>
    <w:rsid w:val="002D6084"/>
    <w:rsid w:val="002D6178"/>
    <w:rsid w:val="002D6F73"/>
    <w:rsid w:val="002D7405"/>
    <w:rsid w:val="002D77D7"/>
    <w:rsid w:val="002D7AAF"/>
    <w:rsid w:val="002E0786"/>
    <w:rsid w:val="002E0AE4"/>
    <w:rsid w:val="002E149F"/>
    <w:rsid w:val="002E1AF4"/>
    <w:rsid w:val="002E4436"/>
    <w:rsid w:val="002E445E"/>
    <w:rsid w:val="002E45E0"/>
    <w:rsid w:val="002E5139"/>
    <w:rsid w:val="002E58FF"/>
    <w:rsid w:val="002E6865"/>
    <w:rsid w:val="002E7444"/>
    <w:rsid w:val="002E7ACF"/>
    <w:rsid w:val="002F1576"/>
    <w:rsid w:val="002F1892"/>
    <w:rsid w:val="002F3FAB"/>
    <w:rsid w:val="002F4C3A"/>
    <w:rsid w:val="002F4EDE"/>
    <w:rsid w:val="002F513B"/>
    <w:rsid w:val="002F7106"/>
    <w:rsid w:val="0030181F"/>
    <w:rsid w:val="003033B6"/>
    <w:rsid w:val="00304911"/>
    <w:rsid w:val="0030677D"/>
    <w:rsid w:val="00306C16"/>
    <w:rsid w:val="00310C2F"/>
    <w:rsid w:val="0031150B"/>
    <w:rsid w:val="00312835"/>
    <w:rsid w:val="00312D70"/>
    <w:rsid w:val="003139E1"/>
    <w:rsid w:val="0031500E"/>
    <w:rsid w:val="0031584F"/>
    <w:rsid w:val="0032360D"/>
    <w:rsid w:val="00323F99"/>
    <w:rsid w:val="0032505A"/>
    <w:rsid w:val="0032520C"/>
    <w:rsid w:val="003252CC"/>
    <w:rsid w:val="0032708B"/>
    <w:rsid w:val="0033150B"/>
    <w:rsid w:val="00332401"/>
    <w:rsid w:val="00332682"/>
    <w:rsid w:val="00332A0D"/>
    <w:rsid w:val="00332BC6"/>
    <w:rsid w:val="003339A3"/>
    <w:rsid w:val="00333DA3"/>
    <w:rsid w:val="00336B5B"/>
    <w:rsid w:val="00341621"/>
    <w:rsid w:val="003422E0"/>
    <w:rsid w:val="0034326A"/>
    <w:rsid w:val="0034501A"/>
    <w:rsid w:val="00345FC4"/>
    <w:rsid w:val="00346483"/>
    <w:rsid w:val="00350D2D"/>
    <w:rsid w:val="00351B17"/>
    <w:rsid w:val="00351CE1"/>
    <w:rsid w:val="00352021"/>
    <w:rsid w:val="003522A7"/>
    <w:rsid w:val="00352E07"/>
    <w:rsid w:val="003542A2"/>
    <w:rsid w:val="003569D1"/>
    <w:rsid w:val="003570D0"/>
    <w:rsid w:val="00357987"/>
    <w:rsid w:val="00361249"/>
    <w:rsid w:val="003618C3"/>
    <w:rsid w:val="00361D0B"/>
    <w:rsid w:val="00361E5E"/>
    <w:rsid w:val="00362443"/>
    <w:rsid w:val="00364886"/>
    <w:rsid w:val="00364FE5"/>
    <w:rsid w:val="00366053"/>
    <w:rsid w:val="003665D5"/>
    <w:rsid w:val="003665E3"/>
    <w:rsid w:val="00366B0D"/>
    <w:rsid w:val="00367C27"/>
    <w:rsid w:val="00370323"/>
    <w:rsid w:val="00370436"/>
    <w:rsid w:val="003713A2"/>
    <w:rsid w:val="0037156E"/>
    <w:rsid w:val="00372FCD"/>
    <w:rsid w:val="0037546D"/>
    <w:rsid w:val="00375504"/>
    <w:rsid w:val="00375D9D"/>
    <w:rsid w:val="003761B1"/>
    <w:rsid w:val="003768C0"/>
    <w:rsid w:val="00377249"/>
    <w:rsid w:val="0038036D"/>
    <w:rsid w:val="00380A2E"/>
    <w:rsid w:val="00380DD8"/>
    <w:rsid w:val="00381C51"/>
    <w:rsid w:val="00384C2F"/>
    <w:rsid w:val="0038574A"/>
    <w:rsid w:val="00387812"/>
    <w:rsid w:val="00391E37"/>
    <w:rsid w:val="003931A3"/>
    <w:rsid w:val="00393FAF"/>
    <w:rsid w:val="0039497A"/>
    <w:rsid w:val="00394D1E"/>
    <w:rsid w:val="003955E9"/>
    <w:rsid w:val="003961F9"/>
    <w:rsid w:val="003A0E9B"/>
    <w:rsid w:val="003A15C6"/>
    <w:rsid w:val="003A246A"/>
    <w:rsid w:val="003A2DCF"/>
    <w:rsid w:val="003A3489"/>
    <w:rsid w:val="003A366E"/>
    <w:rsid w:val="003A3DBA"/>
    <w:rsid w:val="003A7DAC"/>
    <w:rsid w:val="003A7DEC"/>
    <w:rsid w:val="003B18D8"/>
    <w:rsid w:val="003B249B"/>
    <w:rsid w:val="003B45C7"/>
    <w:rsid w:val="003B481E"/>
    <w:rsid w:val="003B65D8"/>
    <w:rsid w:val="003B6FC5"/>
    <w:rsid w:val="003B7AAA"/>
    <w:rsid w:val="003C0284"/>
    <w:rsid w:val="003C071B"/>
    <w:rsid w:val="003C32C2"/>
    <w:rsid w:val="003C4212"/>
    <w:rsid w:val="003C4630"/>
    <w:rsid w:val="003C4BBB"/>
    <w:rsid w:val="003C76D9"/>
    <w:rsid w:val="003D1101"/>
    <w:rsid w:val="003D25C5"/>
    <w:rsid w:val="003D2678"/>
    <w:rsid w:val="003D6017"/>
    <w:rsid w:val="003D634F"/>
    <w:rsid w:val="003D6C4D"/>
    <w:rsid w:val="003E1597"/>
    <w:rsid w:val="003E298F"/>
    <w:rsid w:val="003E2BAA"/>
    <w:rsid w:val="003E3114"/>
    <w:rsid w:val="003E5B75"/>
    <w:rsid w:val="003E7115"/>
    <w:rsid w:val="003E76E5"/>
    <w:rsid w:val="003E7E62"/>
    <w:rsid w:val="003F0776"/>
    <w:rsid w:val="003F41E9"/>
    <w:rsid w:val="003F586D"/>
    <w:rsid w:val="003F6F51"/>
    <w:rsid w:val="00401D0C"/>
    <w:rsid w:val="004024DC"/>
    <w:rsid w:val="00404182"/>
    <w:rsid w:val="004042F7"/>
    <w:rsid w:val="00405118"/>
    <w:rsid w:val="0040754E"/>
    <w:rsid w:val="00407E3D"/>
    <w:rsid w:val="0041067B"/>
    <w:rsid w:val="00411130"/>
    <w:rsid w:val="004112F6"/>
    <w:rsid w:val="0041175E"/>
    <w:rsid w:val="00411E73"/>
    <w:rsid w:val="00412E26"/>
    <w:rsid w:val="00416475"/>
    <w:rsid w:val="00416ABA"/>
    <w:rsid w:val="00417A49"/>
    <w:rsid w:val="00417D38"/>
    <w:rsid w:val="00421381"/>
    <w:rsid w:val="0042308C"/>
    <w:rsid w:val="00423BFC"/>
    <w:rsid w:val="004246A2"/>
    <w:rsid w:val="004256DD"/>
    <w:rsid w:val="00426AFD"/>
    <w:rsid w:val="00426E95"/>
    <w:rsid w:val="00426FC9"/>
    <w:rsid w:val="00427238"/>
    <w:rsid w:val="004321D3"/>
    <w:rsid w:val="00433AB4"/>
    <w:rsid w:val="0043755E"/>
    <w:rsid w:val="00441525"/>
    <w:rsid w:val="00441C2A"/>
    <w:rsid w:val="004421A1"/>
    <w:rsid w:val="00442281"/>
    <w:rsid w:val="00444342"/>
    <w:rsid w:val="0044665C"/>
    <w:rsid w:val="00446840"/>
    <w:rsid w:val="00447A43"/>
    <w:rsid w:val="004506AB"/>
    <w:rsid w:val="00451F46"/>
    <w:rsid w:val="00452B89"/>
    <w:rsid w:val="00453178"/>
    <w:rsid w:val="004536A8"/>
    <w:rsid w:val="00453D9E"/>
    <w:rsid w:val="0045498E"/>
    <w:rsid w:val="00461711"/>
    <w:rsid w:val="00463677"/>
    <w:rsid w:val="004643DE"/>
    <w:rsid w:val="00465A3C"/>
    <w:rsid w:val="00470A6A"/>
    <w:rsid w:val="0047347C"/>
    <w:rsid w:val="00474FCD"/>
    <w:rsid w:val="00475859"/>
    <w:rsid w:val="004763FF"/>
    <w:rsid w:val="004765B0"/>
    <w:rsid w:val="00477F94"/>
    <w:rsid w:val="00481763"/>
    <w:rsid w:val="004819B9"/>
    <w:rsid w:val="00487916"/>
    <w:rsid w:val="0049064C"/>
    <w:rsid w:val="004915B1"/>
    <w:rsid w:val="004929B5"/>
    <w:rsid w:val="00497E55"/>
    <w:rsid w:val="004A2BEE"/>
    <w:rsid w:val="004A3F78"/>
    <w:rsid w:val="004A3FC4"/>
    <w:rsid w:val="004A511D"/>
    <w:rsid w:val="004A5742"/>
    <w:rsid w:val="004A67FC"/>
    <w:rsid w:val="004B07E6"/>
    <w:rsid w:val="004B0C18"/>
    <w:rsid w:val="004B1997"/>
    <w:rsid w:val="004B2B97"/>
    <w:rsid w:val="004B3CEF"/>
    <w:rsid w:val="004B5BD4"/>
    <w:rsid w:val="004B736A"/>
    <w:rsid w:val="004C1E67"/>
    <w:rsid w:val="004C4687"/>
    <w:rsid w:val="004C50D3"/>
    <w:rsid w:val="004C6654"/>
    <w:rsid w:val="004C7A4D"/>
    <w:rsid w:val="004C7D9D"/>
    <w:rsid w:val="004D08FA"/>
    <w:rsid w:val="004D1D74"/>
    <w:rsid w:val="004D40DF"/>
    <w:rsid w:val="004D46B3"/>
    <w:rsid w:val="004D6577"/>
    <w:rsid w:val="004D6607"/>
    <w:rsid w:val="004D7F3B"/>
    <w:rsid w:val="004E06A7"/>
    <w:rsid w:val="004E26B4"/>
    <w:rsid w:val="004E3136"/>
    <w:rsid w:val="004E335A"/>
    <w:rsid w:val="004E3510"/>
    <w:rsid w:val="004E357A"/>
    <w:rsid w:val="004E4F8B"/>
    <w:rsid w:val="004E6225"/>
    <w:rsid w:val="004E70B0"/>
    <w:rsid w:val="004E7163"/>
    <w:rsid w:val="004E7836"/>
    <w:rsid w:val="004F0E42"/>
    <w:rsid w:val="004F5497"/>
    <w:rsid w:val="0050240C"/>
    <w:rsid w:val="00503308"/>
    <w:rsid w:val="0050330E"/>
    <w:rsid w:val="00504292"/>
    <w:rsid w:val="0050443A"/>
    <w:rsid w:val="00505D15"/>
    <w:rsid w:val="00512995"/>
    <w:rsid w:val="0051353F"/>
    <w:rsid w:val="00513CB1"/>
    <w:rsid w:val="00514458"/>
    <w:rsid w:val="0051604F"/>
    <w:rsid w:val="00516223"/>
    <w:rsid w:val="005173C1"/>
    <w:rsid w:val="00517DEF"/>
    <w:rsid w:val="00520C7B"/>
    <w:rsid w:val="0052113C"/>
    <w:rsid w:val="00521327"/>
    <w:rsid w:val="00522908"/>
    <w:rsid w:val="00522DE2"/>
    <w:rsid w:val="00523274"/>
    <w:rsid w:val="00523CC5"/>
    <w:rsid w:val="0052492D"/>
    <w:rsid w:val="00524EAA"/>
    <w:rsid w:val="00525469"/>
    <w:rsid w:val="005269CE"/>
    <w:rsid w:val="00527D11"/>
    <w:rsid w:val="0053363A"/>
    <w:rsid w:val="00534DC8"/>
    <w:rsid w:val="00535F9E"/>
    <w:rsid w:val="0053743B"/>
    <w:rsid w:val="00537F9A"/>
    <w:rsid w:val="00541FC6"/>
    <w:rsid w:val="00543DB3"/>
    <w:rsid w:val="00544A60"/>
    <w:rsid w:val="00544D8D"/>
    <w:rsid w:val="00546C76"/>
    <w:rsid w:val="0054750B"/>
    <w:rsid w:val="005521A7"/>
    <w:rsid w:val="00552B45"/>
    <w:rsid w:val="005534CD"/>
    <w:rsid w:val="00554507"/>
    <w:rsid w:val="00560B1E"/>
    <w:rsid w:val="00560B92"/>
    <w:rsid w:val="00561593"/>
    <w:rsid w:val="005617F6"/>
    <w:rsid w:val="00561DA1"/>
    <w:rsid w:val="00565CC3"/>
    <w:rsid w:val="00566FBB"/>
    <w:rsid w:val="0057247A"/>
    <w:rsid w:val="005737C3"/>
    <w:rsid w:val="00575ECA"/>
    <w:rsid w:val="0058036F"/>
    <w:rsid w:val="00581FAF"/>
    <w:rsid w:val="00583A74"/>
    <w:rsid w:val="00586917"/>
    <w:rsid w:val="00587558"/>
    <w:rsid w:val="00587857"/>
    <w:rsid w:val="005928D0"/>
    <w:rsid w:val="005929C4"/>
    <w:rsid w:val="005935D3"/>
    <w:rsid w:val="00593CC3"/>
    <w:rsid w:val="00595A29"/>
    <w:rsid w:val="005960FA"/>
    <w:rsid w:val="0059663D"/>
    <w:rsid w:val="005969FB"/>
    <w:rsid w:val="005A0598"/>
    <w:rsid w:val="005A1233"/>
    <w:rsid w:val="005A39C9"/>
    <w:rsid w:val="005A3DFD"/>
    <w:rsid w:val="005A3F63"/>
    <w:rsid w:val="005A7E8B"/>
    <w:rsid w:val="005B020E"/>
    <w:rsid w:val="005B1D41"/>
    <w:rsid w:val="005B46BF"/>
    <w:rsid w:val="005B5929"/>
    <w:rsid w:val="005B64A6"/>
    <w:rsid w:val="005C11CF"/>
    <w:rsid w:val="005C2A79"/>
    <w:rsid w:val="005C39F2"/>
    <w:rsid w:val="005C598B"/>
    <w:rsid w:val="005C6E0A"/>
    <w:rsid w:val="005D0890"/>
    <w:rsid w:val="005D2AF0"/>
    <w:rsid w:val="005D2B8A"/>
    <w:rsid w:val="005D3AA2"/>
    <w:rsid w:val="005D4704"/>
    <w:rsid w:val="005D5F8C"/>
    <w:rsid w:val="005D6662"/>
    <w:rsid w:val="005E1C75"/>
    <w:rsid w:val="005E37ED"/>
    <w:rsid w:val="005E3D2C"/>
    <w:rsid w:val="005E3D55"/>
    <w:rsid w:val="005E561C"/>
    <w:rsid w:val="005E7332"/>
    <w:rsid w:val="005E7996"/>
    <w:rsid w:val="005F0458"/>
    <w:rsid w:val="005F17DF"/>
    <w:rsid w:val="005F1B3E"/>
    <w:rsid w:val="005F5B48"/>
    <w:rsid w:val="00600306"/>
    <w:rsid w:val="00601531"/>
    <w:rsid w:val="00604A35"/>
    <w:rsid w:val="00605A6F"/>
    <w:rsid w:val="0060600E"/>
    <w:rsid w:val="0060752E"/>
    <w:rsid w:val="006103CB"/>
    <w:rsid w:val="00610B47"/>
    <w:rsid w:val="00610B5F"/>
    <w:rsid w:val="00611399"/>
    <w:rsid w:val="00612A82"/>
    <w:rsid w:val="00612BFA"/>
    <w:rsid w:val="00617ADD"/>
    <w:rsid w:val="00621250"/>
    <w:rsid w:val="00623A19"/>
    <w:rsid w:val="00625F41"/>
    <w:rsid w:val="00626502"/>
    <w:rsid w:val="00627C07"/>
    <w:rsid w:val="00630C17"/>
    <w:rsid w:val="00634FF8"/>
    <w:rsid w:val="00635C4E"/>
    <w:rsid w:val="00636403"/>
    <w:rsid w:val="00641C37"/>
    <w:rsid w:val="006432EF"/>
    <w:rsid w:val="0064638F"/>
    <w:rsid w:val="006465E3"/>
    <w:rsid w:val="00646993"/>
    <w:rsid w:val="00650A91"/>
    <w:rsid w:val="00653ADC"/>
    <w:rsid w:val="0065407B"/>
    <w:rsid w:val="006540E3"/>
    <w:rsid w:val="006557B0"/>
    <w:rsid w:val="00655899"/>
    <w:rsid w:val="0065685A"/>
    <w:rsid w:val="00657F64"/>
    <w:rsid w:val="00660D98"/>
    <w:rsid w:val="00662110"/>
    <w:rsid w:val="00662641"/>
    <w:rsid w:val="00664015"/>
    <w:rsid w:val="00664A97"/>
    <w:rsid w:val="00667E00"/>
    <w:rsid w:val="00670432"/>
    <w:rsid w:val="00671496"/>
    <w:rsid w:val="006727EB"/>
    <w:rsid w:val="00673458"/>
    <w:rsid w:val="00673474"/>
    <w:rsid w:val="006744DF"/>
    <w:rsid w:val="00674CAA"/>
    <w:rsid w:val="00676032"/>
    <w:rsid w:val="00676186"/>
    <w:rsid w:val="006762A6"/>
    <w:rsid w:val="00676E24"/>
    <w:rsid w:val="00677772"/>
    <w:rsid w:val="00682F13"/>
    <w:rsid w:val="00684138"/>
    <w:rsid w:val="0068430B"/>
    <w:rsid w:val="006848CD"/>
    <w:rsid w:val="006856D7"/>
    <w:rsid w:val="00686293"/>
    <w:rsid w:val="00686D1D"/>
    <w:rsid w:val="00687A09"/>
    <w:rsid w:val="00687CA0"/>
    <w:rsid w:val="00687EB6"/>
    <w:rsid w:val="00687FCE"/>
    <w:rsid w:val="00690CF9"/>
    <w:rsid w:val="00690FBF"/>
    <w:rsid w:val="00691149"/>
    <w:rsid w:val="006927E8"/>
    <w:rsid w:val="00693D36"/>
    <w:rsid w:val="006940F2"/>
    <w:rsid w:val="006952FA"/>
    <w:rsid w:val="0069531A"/>
    <w:rsid w:val="0069562B"/>
    <w:rsid w:val="0069565B"/>
    <w:rsid w:val="0069583F"/>
    <w:rsid w:val="006967F0"/>
    <w:rsid w:val="006A1E17"/>
    <w:rsid w:val="006A1E9E"/>
    <w:rsid w:val="006A4244"/>
    <w:rsid w:val="006A442D"/>
    <w:rsid w:val="006A6553"/>
    <w:rsid w:val="006A6610"/>
    <w:rsid w:val="006A6BE6"/>
    <w:rsid w:val="006B094F"/>
    <w:rsid w:val="006B2888"/>
    <w:rsid w:val="006B33CC"/>
    <w:rsid w:val="006B34EB"/>
    <w:rsid w:val="006B590F"/>
    <w:rsid w:val="006B6F64"/>
    <w:rsid w:val="006B70D0"/>
    <w:rsid w:val="006B75FD"/>
    <w:rsid w:val="006C13DE"/>
    <w:rsid w:val="006C1FE0"/>
    <w:rsid w:val="006C2ADC"/>
    <w:rsid w:val="006C3832"/>
    <w:rsid w:val="006C4E95"/>
    <w:rsid w:val="006C7852"/>
    <w:rsid w:val="006D088E"/>
    <w:rsid w:val="006D1F52"/>
    <w:rsid w:val="006D2647"/>
    <w:rsid w:val="006D32A4"/>
    <w:rsid w:val="006D4535"/>
    <w:rsid w:val="006D4DA8"/>
    <w:rsid w:val="006D5614"/>
    <w:rsid w:val="006D5F44"/>
    <w:rsid w:val="006D69D3"/>
    <w:rsid w:val="006D7940"/>
    <w:rsid w:val="006D7ACB"/>
    <w:rsid w:val="006E0EAF"/>
    <w:rsid w:val="006E1D26"/>
    <w:rsid w:val="006E45C1"/>
    <w:rsid w:val="006E46C9"/>
    <w:rsid w:val="006E6420"/>
    <w:rsid w:val="006E7207"/>
    <w:rsid w:val="006E76B2"/>
    <w:rsid w:val="006E7817"/>
    <w:rsid w:val="006E7BDD"/>
    <w:rsid w:val="006F357C"/>
    <w:rsid w:val="006F37F0"/>
    <w:rsid w:val="006F5135"/>
    <w:rsid w:val="006F6DF5"/>
    <w:rsid w:val="007030A6"/>
    <w:rsid w:val="00704B5F"/>
    <w:rsid w:val="007051BF"/>
    <w:rsid w:val="007051C9"/>
    <w:rsid w:val="00705A7B"/>
    <w:rsid w:val="00707728"/>
    <w:rsid w:val="00710CE9"/>
    <w:rsid w:val="00711C00"/>
    <w:rsid w:val="00713826"/>
    <w:rsid w:val="007138EC"/>
    <w:rsid w:val="00713BD3"/>
    <w:rsid w:val="00714F26"/>
    <w:rsid w:val="00716270"/>
    <w:rsid w:val="00716340"/>
    <w:rsid w:val="00720EA9"/>
    <w:rsid w:val="00721109"/>
    <w:rsid w:val="0072389C"/>
    <w:rsid w:val="007239AE"/>
    <w:rsid w:val="00723BB6"/>
    <w:rsid w:val="00724262"/>
    <w:rsid w:val="00724BCA"/>
    <w:rsid w:val="007302CB"/>
    <w:rsid w:val="007320AC"/>
    <w:rsid w:val="00732D3B"/>
    <w:rsid w:val="00732DE3"/>
    <w:rsid w:val="007330C3"/>
    <w:rsid w:val="0073519A"/>
    <w:rsid w:val="0073651F"/>
    <w:rsid w:val="00736929"/>
    <w:rsid w:val="007401C4"/>
    <w:rsid w:val="0074099B"/>
    <w:rsid w:val="00741649"/>
    <w:rsid w:val="00741B2D"/>
    <w:rsid w:val="00743762"/>
    <w:rsid w:val="00744D51"/>
    <w:rsid w:val="007460DC"/>
    <w:rsid w:val="00746EA3"/>
    <w:rsid w:val="00747EFA"/>
    <w:rsid w:val="00754066"/>
    <w:rsid w:val="007568BD"/>
    <w:rsid w:val="007574E8"/>
    <w:rsid w:val="00762040"/>
    <w:rsid w:val="0076232E"/>
    <w:rsid w:val="00763609"/>
    <w:rsid w:val="00764144"/>
    <w:rsid w:val="00764206"/>
    <w:rsid w:val="007650F2"/>
    <w:rsid w:val="00765DB0"/>
    <w:rsid w:val="00767578"/>
    <w:rsid w:val="00772777"/>
    <w:rsid w:val="00772C66"/>
    <w:rsid w:val="00772FAE"/>
    <w:rsid w:val="00774155"/>
    <w:rsid w:val="00777BC1"/>
    <w:rsid w:val="00781279"/>
    <w:rsid w:val="00781382"/>
    <w:rsid w:val="0078289A"/>
    <w:rsid w:val="0078323C"/>
    <w:rsid w:val="00784C00"/>
    <w:rsid w:val="00784EE4"/>
    <w:rsid w:val="00786B61"/>
    <w:rsid w:val="00791B3C"/>
    <w:rsid w:val="00791F8D"/>
    <w:rsid w:val="00793106"/>
    <w:rsid w:val="007944CD"/>
    <w:rsid w:val="007952FF"/>
    <w:rsid w:val="00795366"/>
    <w:rsid w:val="00795809"/>
    <w:rsid w:val="00795DD4"/>
    <w:rsid w:val="007971E9"/>
    <w:rsid w:val="007A0105"/>
    <w:rsid w:val="007A1E42"/>
    <w:rsid w:val="007A3D7A"/>
    <w:rsid w:val="007A6163"/>
    <w:rsid w:val="007A69AC"/>
    <w:rsid w:val="007A713B"/>
    <w:rsid w:val="007B1C16"/>
    <w:rsid w:val="007B4A41"/>
    <w:rsid w:val="007B6578"/>
    <w:rsid w:val="007B756D"/>
    <w:rsid w:val="007B7B67"/>
    <w:rsid w:val="007B7DAA"/>
    <w:rsid w:val="007C0EDA"/>
    <w:rsid w:val="007C1136"/>
    <w:rsid w:val="007C2ED6"/>
    <w:rsid w:val="007C53DD"/>
    <w:rsid w:val="007C62AB"/>
    <w:rsid w:val="007D6D90"/>
    <w:rsid w:val="007D7261"/>
    <w:rsid w:val="007D7D7E"/>
    <w:rsid w:val="007E3501"/>
    <w:rsid w:val="007E3741"/>
    <w:rsid w:val="007E4677"/>
    <w:rsid w:val="007E673D"/>
    <w:rsid w:val="007E6F05"/>
    <w:rsid w:val="007F013D"/>
    <w:rsid w:val="007F09E9"/>
    <w:rsid w:val="007F0B39"/>
    <w:rsid w:val="007F0CCF"/>
    <w:rsid w:val="007F1BBB"/>
    <w:rsid w:val="007F43DD"/>
    <w:rsid w:val="007F47F8"/>
    <w:rsid w:val="007F5906"/>
    <w:rsid w:val="00803D6A"/>
    <w:rsid w:val="0080429D"/>
    <w:rsid w:val="00804541"/>
    <w:rsid w:val="00806070"/>
    <w:rsid w:val="0080624C"/>
    <w:rsid w:val="0080643B"/>
    <w:rsid w:val="00811B51"/>
    <w:rsid w:val="008138A7"/>
    <w:rsid w:val="00815D59"/>
    <w:rsid w:val="0081633A"/>
    <w:rsid w:val="008164FA"/>
    <w:rsid w:val="008167C3"/>
    <w:rsid w:val="0081697F"/>
    <w:rsid w:val="00817133"/>
    <w:rsid w:val="008224D0"/>
    <w:rsid w:val="00822558"/>
    <w:rsid w:val="00822A9D"/>
    <w:rsid w:val="008243A0"/>
    <w:rsid w:val="00827EAC"/>
    <w:rsid w:val="0083047E"/>
    <w:rsid w:val="00834277"/>
    <w:rsid w:val="00835664"/>
    <w:rsid w:val="00835CE9"/>
    <w:rsid w:val="0083678A"/>
    <w:rsid w:val="0084260F"/>
    <w:rsid w:val="00844579"/>
    <w:rsid w:val="008445F1"/>
    <w:rsid w:val="0084784A"/>
    <w:rsid w:val="008479C5"/>
    <w:rsid w:val="008517DD"/>
    <w:rsid w:val="00851D7F"/>
    <w:rsid w:val="00854E55"/>
    <w:rsid w:val="00855153"/>
    <w:rsid w:val="00855767"/>
    <w:rsid w:val="00856670"/>
    <w:rsid w:val="00856C22"/>
    <w:rsid w:val="0086740B"/>
    <w:rsid w:val="0086785A"/>
    <w:rsid w:val="00871ED5"/>
    <w:rsid w:val="00871EFC"/>
    <w:rsid w:val="00872842"/>
    <w:rsid w:val="00873505"/>
    <w:rsid w:val="00875F9A"/>
    <w:rsid w:val="0087697E"/>
    <w:rsid w:val="00882F06"/>
    <w:rsid w:val="008844C0"/>
    <w:rsid w:val="00887691"/>
    <w:rsid w:val="00890B52"/>
    <w:rsid w:val="00891577"/>
    <w:rsid w:val="008915D7"/>
    <w:rsid w:val="00891F03"/>
    <w:rsid w:val="008937D2"/>
    <w:rsid w:val="00896A6D"/>
    <w:rsid w:val="008A0C11"/>
    <w:rsid w:val="008A191C"/>
    <w:rsid w:val="008A3405"/>
    <w:rsid w:val="008B1D82"/>
    <w:rsid w:val="008B52D6"/>
    <w:rsid w:val="008B5F1F"/>
    <w:rsid w:val="008B62DD"/>
    <w:rsid w:val="008C0B18"/>
    <w:rsid w:val="008C21B2"/>
    <w:rsid w:val="008C2F0F"/>
    <w:rsid w:val="008C307F"/>
    <w:rsid w:val="008C44B5"/>
    <w:rsid w:val="008C47DA"/>
    <w:rsid w:val="008C4A7A"/>
    <w:rsid w:val="008D26AC"/>
    <w:rsid w:val="008D3BE2"/>
    <w:rsid w:val="008E0B28"/>
    <w:rsid w:val="008E1152"/>
    <w:rsid w:val="008E368A"/>
    <w:rsid w:val="008E395B"/>
    <w:rsid w:val="008E55A1"/>
    <w:rsid w:val="008E6912"/>
    <w:rsid w:val="008E6C5C"/>
    <w:rsid w:val="008F0B57"/>
    <w:rsid w:val="008F1CF7"/>
    <w:rsid w:val="008F42F2"/>
    <w:rsid w:val="008F4612"/>
    <w:rsid w:val="008F71F8"/>
    <w:rsid w:val="008F7F2A"/>
    <w:rsid w:val="00900ACF"/>
    <w:rsid w:val="009018AF"/>
    <w:rsid w:val="009029C9"/>
    <w:rsid w:val="00902F78"/>
    <w:rsid w:val="00906331"/>
    <w:rsid w:val="00907254"/>
    <w:rsid w:val="00907723"/>
    <w:rsid w:val="009105EC"/>
    <w:rsid w:val="00911635"/>
    <w:rsid w:val="00911A59"/>
    <w:rsid w:val="00911BEB"/>
    <w:rsid w:val="00913427"/>
    <w:rsid w:val="00913E41"/>
    <w:rsid w:val="00914191"/>
    <w:rsid w:val="00916636"/>
    <w:rsid w:val="009211C6"/>
    <w:rsid w:val="0092473E"/>
    <w:rsid w:val="0092549D"/>
    <w:rsid w:val="00925D5C"/>
    <w:rsid w:val="009277B2"/>
    <w:rsid w:val="009305FE"/>
    <w:rsid w:val="009310D5"/>
    <w:rsid w:val="00931F5A"/>
    <w:rsid w:val="0093295D"/>
    <w:rsid w:val="00933CE1"/>
    <w:rsid w:val="0093604F"/>
    <w:rsid w:val="0093664F"/>
    <w:rsid w:val="009372DA"/>
    <w:rsid w:val="00941063"/>
    <w:rsid w:val="0094229C"/>
    <w:rsid w:val="00943579"/>
    <w:rsid w:val="009447F3"/>
    <w:rsid w:val="00944E42"/>
    <w:rsid w:val="0094732A"/>
    <w:rsid w:val="009506EF"/>
    <w:rsid w:val="009513A6"/>
    <w:rsid w:val="009517B3"/>
    <w:rsid w:val="00953FB4"/>
    <w:rsid w:val="00956236"/>
    <w:rsid w:val="00963E72"/>
    <w:rsid w:val="00964E96"/>
    <w:rsid w:val="009653E6"/>
    <w:rsid w:val="00966F1B"/>
    <w:rsid w:val="00967290"/>
    <w:rsid w:val="009676D4"/>
    <w:rsid w:val="0096781E"/>
    <w:rsid w:val="00967D8F"/>
    <w:rsid w:val="009703A4"/>
    <w:rsid w:val="00970A32"/>
    <w:rsid w:val="00970C22"/>
    <w:rsid w:val="00971417"/>
    <w:rsid w:val="00972A2E"/>
    <w:rsid w:val="0097443E"/>
    <w:rsid w:val="00975AFF"/>
    <w:rsid w:val="00982A30"/>
    <w:rsid w:val="00982EF3"/>
    <w:rsid w:val="00982FEC"/>
    <w:rsid w:val="00984A9F"/>
    <w:rsid w:val="00990FF8"/>
    <w:rsid w:val="00992C19"/>
    <w:rsid w:val="00993426"/>
    <w:rsid w:val="00994A56"/>
    <w:rsid w:val="00994B83"/>
    <w:rsid w:val="00995615"/>
    <w:rsid w:val="009959D9"/>
    <w:rsid w:val="00995A5C"/>
    <w:rsid w:val="00995BE0"/>
    <w:rsid w:val="00997EDD"/>
    <w:rsid w:val="009A1E56"/>
    <w:rsid w:val="009A2F9F"/>
    <w:rsid w:val="009A34E8"/>
    <w:rsid w:val="009A427B"/>
    <w:rsid w:val="009A4FDC"/>
    <w:rsid w:val="009A5CFB"/>
    <w:rsid w:val="009A7721"/>
    <w:rsid w:val="009A7CFA"/>
    <w:rsid w:val="009B101C"/>
    <w:rsid w:val="009B2188"/>
    <w:rsid w:val="009B35C0"/>
    <w:rsid w:val="009B6C9F"/>
    <w:rsid w:val="009B6D20"/>
    <w:rsid w:val="009B7505"/>
    <w:rsid w:val="009C0E78"/>
    <w:rsid w:val="009C1F50"/>
    <w:rsid w:val="009C3416"/>
    <w:rsid w:val="009C6D2C"/>
    <w:rsid w:val="009D0E83"/>
    <w:rsid w:val="009D0F13"/>
    <w:rsid w:val="009D129E"/>
    <w:rsid w:val="009D2163"/>
    <w:rsid w:val="009D27C9"/>
    <w:rsid w:val="009D2F9B"/>
    <w:rsid w:val="009D319F"/>
    <w:rsid w:val="009D4876"/>
    <w:rsid w:val="009D4CEA"/>
    <w:rsid w:val="009D4EED"/>
    <w:rsid w:val="009D5931"/>
    <w:rsid w:val="009D5A6D"/>
    <w:rsid w:val="009D6040"/>
    <w:rsid w:val="009D66A8"/>
    <w:rsid w:val="009E0031"/>
    <w:rsid w:val="009E3685"/>
    <w:rsid w:val="009E476B"/>
    <w:rsid w:val="009E5D38"/>
    <w:rsid w:val="009E626E"/>
    <w:rsid w:val="009E628C"/>
    <w:rsid w:val="009E6748"/>
    <w:rsid w:val="009E7A20"/>
    <w:rsid w:val="009F2973"/>
    <w:rsid w:val="009F323A"/>
    <w:rsid w:val="009F3BF5"/>
    <w:rsid w:val="009F50E3"/>
    <w:rsid w:val="009F60F2"/>
    <w:rsid w:val="00A0112F"/>
    <w:rsid w:val="00A024FC"/>
    <w:rsid w:val="00A03730"/>
    <w:rsid w:val="00A03B28"/>
    <w:rsid w:val="00A05EC2"/>
    <w:rsid w:val="00A07479"/>
    <w:rsid w:val="00A074A7"/>
    <w:rsid w:val="00A11848"/>
    <w:rsid w:val="00A15887"/>
    <w:rsid w:val="00A22410"/>
    <w:rsid w:val="00A240DD"/>
    <w:rsid w:val="00A25639"/>
    <w:rsid w:val="00A26D4B"/>
    <w:rsid w:val="00A3053C"/>
    <w:rsid w:val="00A31D24"/>
    <w:rsid w:val="00A3348A"/>
    <w:rsid w:val="00A352E0"/>
    <w:rsid w:val="00A35BB7"/>
    <w:rsid w:val="00A40E18"/>
    <w:rsid w:val="00A42168"/>
    <w:rsid w:val="00A4277A"/>
    <w:rsid w:val="00A42783"/>
    <w:rsid w:val="00A42A84"/>
    <w:rsid w:val="00A42A9D"/>
    <w:rsid w:val="00A432A6"/>
    <w:rsid w:val="00A43A32"/>
    <w:rsid w:val="00A43CD4"/>
    <w:rsid w:val="00A462A2"/>
    <w:rsid w:val="00A47237"/>
    <w:rsid w:val="00A47658"/>
    <w:rsid w:val="00A50975"/>
    <w:rsid w:val="00A52064"/>
    <w:rsid w:val="00A52F3B"/>
    <w:rsid w:val="00A53180"/>
    <w:rsid w:val="00A55095"/>
    <w:rsid w:val="00A55AF2"/>
    <w:rsid w:val="00A56652"/>
    <w:rsid w:val="00A60320"/>
    <w:rsid w:val="00A610EC"/>
    <w:rsid w:val="00A61EBE"/>
    <w:rsid w:val="00A64010"/>
    <w:rsid w:val="00A64A1B"/>
    <w:rsid w:val="00A64CA0"/>
    <w:rsid w:val="00A7181C"/>
    <w:rsid w:val="00A719FF"/>
    <w:rsid w:val="00A72FA8"/>
    <w:rsid w:val="00A75FB1"/>
    <w:rsid w:val="00A766B3"/>
    <w:rsid w:val="00A766DA"/>
    <w:rsid w:val="00A76C97"/>
    <w:rsid w:val="00A77C54"/>
    <w:rsid w:val="00A80D89"/>
    <w:rsid w:val="00A84BDC"/>
    <w:rsid w:val="00A87280"/>
    <w:rsid w:val="00A90E95"/>
    <w:rsid w:val="00A91937"/>
    <w:rsid w:val="00A91B12"/>
    <w:rsid w:val="00A92EF8"/>
    <w:rsid w:val="00A9318C"/>
    <w:rsid w:val="00A955EE"/>
    <w:rsid w:val="00A957AC"/>
    <w:rsid w:val="00A9643C"/>
    <w:rsid w:val="00A96860"/>
    <w:rsid w:val="00A96A69"/>
    <w:rsid w:val="00A96DA9"/>
    <w:rsid w:val="00AA2274"/>
    <w:rsid w:val="00AA2776"/>
    <w:rsid w:val="00AA385D"/>
    <w:rsid w:val="00AA3C8C"/>
    <w:rsid w:val="00AA4C48"/>
    <w:rsid w:val="00AA5327"/>
    <w:rsid w:val="00AA5665"/>
    <w:rsid w:val="00AA5F4B"/>
    <w:rsid w:val="00AA6728"/>
    <w:rsid w:val="00AA765E"/>
    <w:rsid w:val="00AA7CBB"/>
    <w:rsid w:val="00AB0889"/>
    <w:rsid w:val="00AB0AA6"/>
    <w:rsid w:val="00AB1CF7"/>
    <w:rsid w:val="00AB34C0"/>
    <w:rsid w:val="00AB6DB7"/>
    <w:rsid w:val="00AB7858"/>
    <w:rsid w:val="00AC2D43"/>
    <w:rsid w:val="00AC2D6B"/>
    <w:rsid w:val="00AC34EF"/>
    <w:rsid w:val="00AC3D35"/>
    <w:rsid w:val="00AC5340"/>
    <w:rsid w:val="00AC5796"/>
    <w:rsid w:val="00AD03FC"/>
    <w:rsid w:val="00AD2B95"/>
    <w:rsid w:val="00AD2D06"/>
    <w:rsid w:val="00AD57E5"/>
    <w:rsid w:val="00AD6A56"/>
    <w:rsid w:val="00AD6B62"/>
    <w:rsid w:val="00AD79D9"/>
    <w:rsid w:val="00AE1185"/>
    <w:rsid w:val="00AE1252"/>
    <w:rsid w:val="00AE31DE"/>
    <w:rsid w:val="00AE3606"/>
    <w:rsid w:val="00AE3A6D"/>
    <w:rsid w:val="00AE4491"/>
    <w:rsid w:val="00AE483E"/>
    <w:rsid w:val="00AE53A9"/>
    <w:rsid w:val="00AE5C8C"/>
    <w:rsid w:val="00AE79C3"/>
    <w:rsid w:val="00AF216E"/>
    <w:rsid w:val="00AF3079"/>
    <w:rsid w:val="00AF47E9"/>
    <w:rsid w:val="00AF7165"/>
    <w:rsid w:val="00B0651D"/>
    <w:rsid w:val="00B078C8"/>
    <w:rsid w:val="00B10090"/>
    <w:rsid w:val="00B11D0B"/>
    <w:rsid w:val="00B1294D"/>
    <w:rsid w:val="00B14145"/>
    <w:rsid w:val="00B141FF"/>
    <w:rsid w:val="00B14538"/>
    <w:rsid w:val="00B15373"/>
    <w:rsid w:val="00B1540D"/>
    <w:rsid w:val="00B173BB"/>
    <w:rsid w:val="00B17923"/>
    <w:rsid w:val="00B2002E"/>
    <w:rsid w:val="00B20EC4"/>
    <w:rsid w:val="00B2195B"/>
    <w:rsid w:val="00B223CF"/>
    <w:rsid w:val="00B23DF1"/>
    <w:rsid w:val="00B24BA1"/>
    <w:rsid w:val="00B24C13"/>
    <w:rsid w:val="00B2561F"/>
    <w:rsid w:val="00B26E34"/>
    <w:rsid w:val="00B27023"/>
    <w:rsid w:val="00B314A2"/>
    <w:rsid w:val="00B3166F"/>
    <w:rsid w:val="00B3262E"/>
    <w:rsid w:val="00B32A92"/>
    <w:rsid w:val="00B33FB4"/>
    <w:rsid w:val="00B37AB2"/>
    <w:rsid w:val="00B406C7"/>
    <w:rsid w:val="00B407E6"/>
    <w:rsid w:val="00B4089D"/>
    <w:rsid w:val="00B41804"/>
    <w:rsid w:val="00B43BBE"/>
    <w:rsid w:val="00B43F3D"/>
    <w:rsid w:val="00B45C74"/>
    <w:rsid w:val="00B4616C"/>
    <w:rsid w:val="00B463E8"/>
    <w:rsid w:val="00B46400"/>
    <w:rsid w:val="00B46C80"/>
    <w:rsid w:val="00B4725C"/>
    <w:rsid w:val="00B4734B"/>
    <w:rsid w:val="00B47B48"/>
    <w:rsid w:val="00B53B2F"/>
    <w:rsid w:val="00B5497A"/>
    <w:rsid w:val="00B54AC1"/>
    <w:rsid w:val="00B571D0"/>
    <w:rsid w:val="00B60529"/>
    <w:rsid w:val="00B60F8C"/>
    <w:rsid w:val="00B61714"/>
    <w:rsid w:val="00B62D02"/>
    <w:rsid w:val="00B643E0"/>
    <w:rsid w:val="00B65DD8"/>
    <w:rsid w:val="00B70205"/>
    <w:rsid w:val="00B70986"/>
    <w:rsid w:val="00B70AE8"/>
    <w:rsid w:val="00B70B90"/>
    <w:rsid w:val="00B70FF7"/>
    <w:rsid w:val="00B7278A"/>
    <w:rsid w:val="00B72B07"/>
    <w:rsid w:val="00B72C47"/>
    <w:rsid w:val="00B73CB4"/>
    <w:rsid w:val="00B7573A"/>
    <w:rsid w:val="00B80DE3"/>
    <w:rsid w:val="00B81F48"/>
    <w:rsid w:val="00B82125"/>
    <w:rsid w:val="00B828B7"/>
    <w:rsid w:val="00B82DEF"/>
    <w:rsid w:val="00B83FBC"/>
    <w:rsid w:val="00B845F7"/>
    <w:rsid w:val="00B85EBD"/>
    <w:rsid w:val="00B87AE9"/>
    <w:rsid w:val="00B87C54"/>
    <w:rsid w:val="00B9146E"/>
    <w:rsid w:val="00B9247E"/>
    <w:rsid w:val="00B92B17"/>
    <w:rsid w:val="00B9325F"/>
    <w:rsid w:val="00B9361B"/>
    <w:rsid w:val="00B942C0"/>
    <w:rsid w:val="00B9446A"/>
    <w:rsid w:val="00B95412"/>
    <w:rsid w:val="00B961CD"/>
    <w:rsid w:val="00B964E6"/>
    <w:rsid w:val="00BA1CF3"/>
    <w:rsid w:val="00BA2020"/>
    <w:rsid w:val="00BA3446"/>
    <w:rsid w:val="00BA383C"/>
    <w:rsid w:val="00BA3F24"/>
    <w:rsid w:val="00BA4CEC"/>
    <w:rsid w:val="00BB08C5"/>
    <w:rsid w:val="00BB330A"/>
    <w:rsid w:val="00BB3DBA"/>
    <w:rsid w:val="00BB44A0"/>
    <w:rsid w:val="00BB4AFA"/>
    <w:rsid w:val="00BB65BE"/>
    <w:rsid w:val="00BB6E82"/>
    <w:rsid w:val="00BC1200"/>
    <w:rsid w:val="00BC14CD"/>
    <w:rsid w:val="00BC16AE"/>
    <w:rsid w:val="00BC2756"/>
    <w:rsid w:val="00BC4538"/>
    <w:rsid w:val="00BC4997"/>
    <w:rsid w:val="00BC56B1"/>
    <w:rsid w:val="00BC5CC9"/>
    <w:rsid w:val="00BC604D"/>
    <w:rsid w:val="00BC6398"/>
    <w:rsid w:val="00BC7ABA"/>
    <w:rsid w:val="00BC7E1F"/>
    <w:rsid w:val="00BD034F"/>
    <w:rsid w:val="00BD440E"/>
    <w:rsid w:val="00BD49DA"/>
    <w:rsid w:val="00BE1B4E"/>
    <w:rsid w:val="00BE2797"/>
    <w:rsid w:val="00BE2C42"/>
    <w:rsid w:val="00BE4A56"/>
    <w:rsid w:val="00BF06A4"/>
    <w:rsid w:val="00BF187D"/>
    <w:rsid w:val="00BF386C"/>
    <w:rsid w:val="00BF4E17"/>
    <w:rsid w:val="00BF5CDD"/>
    <w:rsid w:val="00BF62A0"/>
    <w:rsid w:val="00BF63B9"/>
    <w:rsid w:val="00BF6F52"/>
    <w:rsid w:val="00BF762A"/>
    <w:rsid w:val="00BF7853"/>
    <w:rsid w:val="00BF7B4E"/>
    <w:rsid w:val="00C00128"/>
    <w:rsid w:val="00C00840"/>
    <w:rsid w:val="00C03B18"/>
    <w:rsid w:val="00C0583A"/>
    <w:rsid w:val="00C0595D"/>
    <w:rsid w:val="00C06AA4"/>
    <w:rsid w:val="00C07E9B"/>
    <w:rsid w:val="00C1075E"/>
    <w:rsid w:val="00C10FA7"/>
    <w:rsid w:val="00C11823"/>
    <w:rsid w:val="00C11D09"/>
    <w:rsid w:val="00C13172"/>
    <w:rsid w:val="00C1342A"/>
    <w:rsid w:val="00C13F90"/>
    <w:rsid w:val="00C14943"/>
    <w:rsid w:val="00C16300"/>
    <w:rsid w:val="00C16695"/>
    <w:rsid w:val="00C167B6"/>
    <w:rsid w:val="00C1684B"/>
    <w:rsid w:val="00C16EC0"/>
    <w:rsid w:val="00C259BF"/>
    <w:rsid w:val="00C2644C"/>
    <w:rsid w:val="00C32CE5"/>
    <w:rsid w:val="00C35924"/>
    <w:rsid w:val="00C37688"/>
    <w:rsid w:val="00C40776"/>
    <w:rsid w:val="00C407BC"/>
    <w:rsid w:val="00C41230"/>
    <w:rsid w:val="00C43881"/>
    <w:rsid w:val="00C44119"/>
    <w:rsid w:val="00C503E3"/>
    <w:rsid w:val="00C50B62"/>
    <w:rsid w:val="00C50D80"/>
    <w:rsid w:val="00C5204F"/>
    <w:rsid w:val="00C53D67"/>
    <w:rsid w:val="00C54779"/>
    <w:rsid w:val="00C54C02"/>
    <w:rsid w:val="00C55ABA"/>
    <w:rsid w:val="00C56EAF"/>
    <w:rsid w:val="00C5759A"/>
    <w:rsid w:val="00C57E05"/>
    <w:rsid w:val="00C60FDC"/>
    <w:rsid w:val="00C6114C"/>
    <w:rsid w:val="00C62BFC"/>
    <w:rsid w:val="00C62D12"/>
    <w:rsid w:val="00C64B23"/>
    <w:rsid w:val="00C657F0"/>
    <w:rsid w:val="00C71A95"/>
    <w:rsid w:val="00C72BA1"/>
    <w:rsid w:val="00C74C36"/>
    <w:rsid w:val="00C7628A"/>
    <w:rsid w:val="00C76875"/>
    <w:rsid w:val="00C76E51"/>
    <w:rsid w:val="00C77F65"/>
    <w:rsid w:val="00C80E7F"/>
    <w:rsid w:val="00C81B58"/>
    <w:rsid w:val="00C81D93"/>
    <w:rsid w:val="00C82D3A"/>
    <w:rsid w:val="00C83E8B"/>
    <w:rsid w:val="00C84B56"/>
    <w:rsid w:val="00C853C6"/>
    <w:rsid w:val="00C85A68"/>
    <w:rsid w:val="00C9051D"/>
    <w:rsid w:val="00C90A67"/>
    <w:rsid w:val="00C915EB"/>
    <w:rsid w:val="00C917BC"/>
    <w:rsid w:val="00C9304B"/>
    <w:rsid w:val="00C931BB"/>
    <w:rsid w:val="00C93768"/>
    <w:rsid w:val="00C9396D"/>
    <w:rsid w:val="00C94C43"/>
    <w:rsid w:val="00C95979"/>
    <w:rsid w:val="00C95C9A"/>
    <w:rsid w:val="00C960C4"/>
    <w:rsid w:val="00CA1B98"/>
    <w:rsid w:val="00CA27DD"/>
    <w:rsid w:val="00CA36A7"/>
    <w:rsid w:val="00CA6100"/>
    <w:rsid w:val="00CA6A42"/>
    <w:rsid w:val="00CB21F5"/>
    <w:rsid w:val="00CB3EC8"/>
    <w:rsid w:val="00CB3F18"/>
    <w:rsid w:val="00CB5862"/>
    <w:rsid w:val="00CB6D3B"/>
    <w:rsid w:val="00CB71B3"/>
    <w:rsid w:val="00CB7A0D"/>
    <w:rsid w:val="00CB7DD2"/>
    <w:rsid w:val="00CC0316"/>
    <w:rsid w:val="00CC0AF6"/>
    <w:rsid w:val="00CC3999"/>
    <w:rsid w:val="00CC42B9"/>
    <w:rsid w:val="00CC5322"/>
    <w:rsid w:val="00CC640C"/>
    <w:rsid w:val="00CC6C07"/>
    <w:rsid w:val="00CC78B0"/>
    <w:rsid w:val="00CC78C2"/>
    <w:rsid w:val="00CC7D49"/>
    <w:rsid w:val="00CD066E"/>
    <w:rsid w:val="00CD06D7"/>
    <w:rsid w:val="00CD1286"/>
    <w:rsid w:val="00CD1EC6"/>
    <w:rsid w:val="00CD3982"/>
    <w:rsid w:val="00CD3E33"/>
    <w:rsid w:val="00CD59E7"/>
    <w:rsid w:val="00CD5BFD"/>
    <w:rsid w:val="00CD6658"/>
    <w:rsid w:val="00CD67F5"/>
    <w:rsid w:val="00CE0DA9"/>
    <w:rsid w:val="00CE10D5"/>
    <w:rsid w:val="00CE1793"/>
    <w:rsid w:val="00CE3511"/>
    <w:rsid w:val="00CE4632"/>
    <w:rsid w:val="00CE6C21"/>
    <w:rsid w:val="00CE78B9"/>
    <w:rsid w:val="00CE7BF1"/>
    <w:rsid w:val="00CF17B6"/>
    <w:rsid w:val="00CF247F"/>
    <w:rsid w:val="00CF43CA"/>
    <w:rsid w:val="00CF7CAD"/>
    <w:rsid w:val="00D022DB"/>
    <w:rsid w:val="00D033BE"/>
    <w:rsid w:val="00D03971"/>
    <w:rsid w:val="00D04C77"/>
    <w:rsid w:val="00D04D70"/>
    <w:rsid w:val="00D07001"/>
    <w:rsid w:val="00D07103"/>
    <w:rsid w:val="00D10CDE"/>
    <w:rsid w:val="00D1141F"/>
    <w:rsid w:val="00D13EA8"/>
    <w:rsid w:val="00D145C8"/>
    <w:rsid w:val="00D15AE5"/>
    <w:rsid w:val="00D17360"/>
    <w:rsid w:val="00D17690"/>
    <w:rsid w:val="00D178C3"/>
    <w:rsid w:val="00D21BF8"/>
    <w:rsid w:val="00D21FDF"/>
    <w:rsid w:val="00D247EE"/>
    <w:rsid w:val="00D24DB0"/>
    <w:rsid w:val="00D25AA0"/>
    <w:rsid w:val="00D26C46"/>
    <w:rsid w:val="00D2734D"/>
    <w:rsid w:val="00D276D4"/>
    <w:rsid w:val="00D30C18"/>
    <w:rsid w:val="00D31182"/>
    <w:rsid w:val="00D32CD4"/>
    <w:rsid w:val="00D32EA2"/>
    <w:rsid w:val="00D3410A"/>
    <w:rsid w:val="00D3591C"/>
    <w:rsid w:val="00D3648D"/>
    <w:rsid w:val="00D370CA"/>
    <w:rsid w:val="00D3763C"/>
    <w:rsid w:val="00D379CD"/>
    <w:rsid w:val="00D37A9B"/>
    <w:rsid w:val="00D40B9A"/>
    <w:rsid w:val="00D41A02"/>
    <w:rsid w:val="00D43403"/>
    <w:rsid w:val="00D43826"/>
    <w:rsid w:val="00D439DB"/>
    <w:rsid w:val="00D440CD"/>
    <w:rsid w:val="00D44C04"/>
    <w:rsid w:val="00D45B34"/>
    <w:rsid w:val="00D50550"/>
    <w:rsid w:val="00D52512"/>
    <w:rsid w:val="00D54AC0"/>
    <w:rsid w:val="00D55A29"/>
    <w:rsid w:val="00D55A46"/>
    <w:rsid w:val="00D56BC5"/>
    <w:rsid w:val="00D606FE"/>
    <w:rsid w:val="00D60943"/>
    <w:rsid w:val="00D6096A"/>
    <w:rsid w:val="00D60FC2"/>
    <w:rsid w:val="00D625CB"/>
    <w:rsid w:val="00D64168"/>
    <w:rsid w:val="00D642D5"/>
    <w:rsid w:val="00D66D93"/>
    <w:rsid w:val="00D676FA"/>
    <w:rsid w:val="00D70790"/>
    <w:rsid w:val="00D70C41"/>
    <w:rsid w:val="00D70D72"/>
    <w:rsid w:val="00D72B46"/>
    <w:rsid w:val="00D73F7E"/>
    <w:rsid w:val="00D753A5"/>
    <w:rsid w:val="00D80340"/>
    <w:rsid w:val="00D80DBE"/>
    <w:rsid w:val="00D80FA1"/>
    <w:rsid w:val="00D81077"/>
    <w:rsid w:val="00D82993"/>
    <w:rsid w:val="00D833CE"/>
    <w:rsid w:val="00D84476"/>
    <w:rsid w:val="00D87703"/>
    <w:rsid w:val="00D93046"/>
    <w:rsid w:val="00D94328"/>
    <w:rsid w:val="00D952AA"/>
    <w:rsid w:val="00D96102"/>
    <w:rsid w:val="00D961EA"/>
    <w:rsid w:val="00D96358"/>
    <w:rsid w:val="00D97E46"/>
    <w:rsid w:val="00DA0628"/>
    <w:rsid w:val="00DA0D9B"/>
    <w:rsid w:val="00DA20D9"/>
    <w:rsid w:val="00DA3905"/>
    <w:rsid w:val="00DA43C2"/>
    <w:rsid w:val="00DA5973"/>
    <w:rsid w:val="00DA6EAA"/>
    <w:rsid w:val="00DB14F3"/>
    <w:rsid w:val="00DB187B"/>
    <w:rsid w:val="00DB1E89"/>
    <w:rsid w:val="00DB1FCD"/>
    <w:rsid w:val="00DB4357"/>
    <w:rsid w:val="00DB5844"/>
    <w:rsid w:val="00DB5E62"/>
    <w:rsid w:val="00DB6A04"/>
    <w:rsid w:val="00DC00F2"/>
    <w:rsid w:val="00DC0354"/>
    <w:rsid w:val="00DC2098"/>
    <w:rsid w:val="00DC5476"/>
    <w:rsid w:val="00DC5FD2"/>
    <w:rsid w:val="00DC6D6F"/>
    <w:rsid w:val="00DD0CDF"/>
    <w:rsid w:val="00DD18AE"/>
    <w:rsid w:val="00DD252A"/>
    <w:rsid w:val="00DD5493"/>
    <w:rsid w:val="00DD58CB"/>
    <w:rsid w:val="00DD592B"/>
    <w:rsid w:val="00DD6F08"/>
    <w:rsid w:val="00DE1771"/>
    <w:rsid w:val="00DE28C5"/>
    <w:rsid w:val="00DE2D8F"/>
    <w:rsid w:val="00DE2F38"/>
    <w:rsid w:val="00DE49A0"/>
    <w:rsid w:val="00DE51B5"/>
    <w:rsid w:val="00DE51C8"/>
    <w:rsid w:val="00DE5700"/>
    <w:rsid w:val="00DE64E9"/>
    <w:rsid w:val="00DF00F7"/>
    <w:rsid w:val="00DF2421"/>
    <w:rsid w:val="00DF3EBB"/>
    <w:rsid w:val="00DF6308"/>
    <w:rsid w:val="00DF66B1"/>
    <w:rsid w:val="00E001F2"/>
    <w:rsid w:val="00E008B8"/>
    <w:rsid w:val="00E01FA4"/>
    <w:rsid w:val="00E02E78"/>
    <w:rsid w:val="00E050D0"/>
    <w:rsid w:val="00E05473"/>
    <w:rsid w:val="00E07EEA"/>
    <w:rsid w:val="00E1018F"/>
    <w:rsid w:val="00E15B9C"/>
    <w:rsid w:val="00E164C6"/>
    <w:rsid w:val="00E17434"/>
    <w:rsid w:val="00E206AA"/>
    <w:rsid w:val="00E21F9F"/>
    <w:rsid w:val="00E23187"/>
    <w:rsid w:val="00E24907"/>
    <w:rsid w:val="00E27EB0"/>
    <w:rsid w:val="00E30008"/>
    <w:rsid w:val="00E306D5"/>
    <w:rsid w:val="00E30A8F"/>
    <w:rsid w:val="00E30DE4"/>
    <w:rsid w:val="00E3104C"/>
    <w:rsid w:val="00E32454"/>
    <w:rsid w:val="00E3398A"/>
    <w:rsid w:val="00E368FA"/>
    <w:rsid w:val="00E369C8"/>
    <w:rsid w:val="00E36F69"/>
    <w:rsid w:val="00E42329"/>
    <w:rsid w:val="00E42B60"/>
    <w:rsid w:val="00E42C51"/>
    <w:rsid w:val="00E4305D"/>
    <w:rsid w:val="00E44619"/>
    <w:rsid w:val="00E46643"/>
    <w:rsid w:val="00E503CA"/>
    <w:rsid w:val="00E51636"/>
    <w:rsid w:val="00E5693F"/>
    <w:rsid w:val="00E56B89"/>
    <w:rsid w:val="00E575C9"/>
    <w:rsid w:val="00E63A36"/>
    <w:rsid w:val="00E63C58"/>
    <w:rsid w:val="00E65034"/>
    <w:rsid w:val="00E6587C"/>
    <w:rsid w:val="00E65CA7"/>
    <w:rsid w:val="00E66B42"/>
    <w:rsid w:val="00E66C52"/>
    <w:rsid w:val="00E671BC"/>
    <w:rsid w:val="00E72157"/>
    <w:rsid w:val="00E739CD"/>
    <w:rsid w:val="00E7423F"/>
    <w:rsid w:val="00E74C91"/>
    <w:rsid w:val="00E76A31"/>
    <w:rsid w:val="00E8078C"/>
    <w:rsid w:val="00E8082F"/>
    <w:rsid w:val="00E80D13"/>
    <w:rsid w:val="00E80D9D"/>
    <w:rsid w:val="00E82C96"/>
    <w:rsid w:val="00E85C56"/>
    <w:rsid w:val="00E8645D"/>
    <w:rsid w:val="00E87ADA"/>
    <w:rsid w:val="00E9185B"/>
    <w:rsid w:val="00E92AE4"/>
    <w:rsid w:val="00E93086"/>
    <w:rsid w:val="00E9383B"/>
    <w:rsid w:val="00E93D74"/>
    <w:rsid w:val="00E9438C"/>
    <w:rsid w:val="00E956CA"/>
    <w:rsid w:val="00E97AC0"/>
    <w:rsid w:val="00EA326F"/>
    <w:rsid w:val="00EA4689"/>
    <w:rsid w:val="00EA6CA5"/>
    <w:rsid w:val="00EA71B6"/>
    <w:rsid w:val="00EB1120"/>
    <w:rsid w:val="00EB39A6"/>
    <w:rsid w:val="00EB5709"/>
    <w:rsid w:val="00EB5723"/>
    <w:rsid w:val="00EB60A2"/>
    <w:rsid w:val="00EB61D4"/>
    <w:rsid w:val="00EB63EC"/>
    <w:rsid w:val="00EB703E"/>
    <w:rsid w:val="00EC05F8"/>
    <w:rsid w:val="00EC1622"/>
    <w:rsid w:val="00EC1A6A"/>
    <w:rsid w:val="00EC1EC5"/>
    <w:rsid w:val="00EC2393"/>
    <w:rsid w:val="00EC37F0"/>
    <w:rsid w:val="00EC3C4A"/>
    <w:rsid w:val="00EC4648"/>
    <w:rsid w:val="00EC6998"/>
    <w:rsid w:val="00ED1719"/>
    <w:rsid w:val="00ED29C9"/>
    <w:rsid w:val="00ED3EEE"/>
    <w:rsid w:val="00ED4343"/>
    <w:rsid w:val="00ED63EA"/>
    <w:rsid w:val="00ED768C"/>
    <w:rsid w:val="00ED76EA"/>
    <w:rsid w:val="00EE01C6"/>
    <w:rsid w:val="00EE1A3F"/>
    <w:rsid w:val="00EE21FF"/>
    <w:rsid w:val="00EE3D48"/>
    <w:rsid w:val="00EE47BA"/>
    <w:rsid w:val="00EE4C73"/>
    <w:rsid w:val="00EE69A6"/>
    <w:rsid w:val="00EE71D7"/>
    <w:rsid w:val="00EE7631"/>
    <w:rsid w:val="00EE7807"/>
    <w:rsid w:val="00EF0AE4"/>
    <w:rsid w:val="00EF1D54"/>
    <w:rsid w:val="00EF1E95"/>
    <w:rsid w:val="00EF2063"/>
    <w:rsid w:val="00EF207C"/>
    <w:rsid w:val="00EF3A5C"/>
    <w:rsid w:val="00EF491D"/>
    <w:rsid w:val="00EF5540"/>
    <w:rsid w:val="00EF6E73"/>
    <w:rsid w:val="00F01A36"/>
    <w:rsid w:val="00F03E81"/>
    <w:rsid w:val="00F04D3B"/>
    <w:rsid w:val="00F061C8"/>
    <w:rsid w:val="00F11526"/>
    <w:rsid w:val="00F11B23"/>
    <w:rsid w:val="00F123AF"/>
    <w:rsid w:val="00F125FB"/>
    <w:rsid w:val="00F1419E"/>
    <w:rsid w:val="00F159A2"/>
    <w:rsid w:val="00F15EFF"/>
    <w:rsid w:val="00F160B8"/>
    <w:rsid w:val="00F16DF8"/>
    <w:rsid w:val="00F16F6B"/>
    <w:rsid w:val="00F1724C"/>
    <w:rsid w:val="00F21A3C"/>
    <w:rsid w:val="00F22AE1"/>
    <w:rsid w:val="00F23616"/>
    <w:rsid w:val="00F24312"/>
    <w:rsid w:val="00F257A1"/>
    <w:rsid w:val="00F258FA"/>
    <w:rsid w:val="00F2621A"/>
    <w:rsid w:val="00F26F13"/>
    <w:rsid w:val="00F326F2"/>
    <w:rsid w:val="00F32E90"/>
    <w:rsid w:val="00F35EB9"/>
    <w:rsid w:val="00F36B81"/>
    <w:rsid w:val="00F36D48"/>
    <w:rsid w:val="00F37266"/>
    <w:rsid w:val="00F37738"/>
    <w:rsid w:val="00F37A4C"/>
    <w:rsid w:val="00F4071C"/>
    <w:rsid w:val="00F40C5D"/>
    <w:rsid w:val="00F41CBF"/>
    <w:rsid w:val="00F4247B"/>
    <w:rsid w:val="00F42730"/>
    <w:rsid w:val="00F4440D"/>
    <w:rsid w:val="00F4558A"/>
    <w:rsid w:val="00F45C2C"/>
    <w:rsid w:val="00F4662C"/>
    <w:rsid w:val="00F506F2"/>
    <w:rsid w:val="00F50D79"/>
    <w:rsid w:val="00F52313"/>
    <w:rsid w:val="00F5373B"/>
    <w:rsid w:val="00F55B06"/>
    <w:rsid w:val="00F57879"/>
    <w:rsid w:val="00F57CE2"/>
    <w:rsid w:val="00F605F6"/>
    <w:rsid w:val="00F627F0"/>
    <w:rsid w:val="00F6426C"/>
    <w:rsid w:val="00F642F0"/>
    <w:rsid w:val="00F65725"/>
    <w:rsid w:val="00F675F6"/>
    <w:rsid w:val="00F7014C"/>
    <w:rsid w:val="00F708DD"/>
    <w:rsid w:val="00F722A3"/>
    <w:rsid w:val="00F76611"/>
    <w:rsid w:val="00F80435"/>
    <w:rsid w:val="00F83C38"/>
    <w:rsid w:val="00F8598C"/>
    <w:rsid w:val="00F86CCE"/>
    <w:rsid w:val="00F876C3"/>
    <w:rsid w:val="00F922B8"/>
    <w:rsid w:val="00F923A5"/>
    <w:rsid w:val="00F92826"/>
    <w:rsid w:val="00F9309C"/>
    <w:rsid w:val="00F950CA"/>
    <w:rsid w:val="00F951C7"/>
    <w:rsid w:val="00F9590E"/>
    <w:rsid w:val="00F95B8F"/>
    <w:rsid w:val="00F96155"/>
    <w:rsid w:val="00F96B81"/>
    <w:rsid w:val="00F975E8"/>
    <w:rsid w:val="00FA096F"/>
    <w:rsid w:val="00FA5FBC"/>
    <w:rsid w:val="00FB035B"/>
    <w:rsid w:val="00FB136F"/>
    <w:rsid w:val="00FB1DEF"/>
    <w:rsid w:val="00FB28C2"/>
    <w:rsid w:val="00FB31B6"/>
    <w:rsid w:val="00FB3E02"/>
    <w:rsid w:val="00FB44DA"/>
    <w:rsid w:val="00FB5F62"/>
    <w:rsid w:val="00FB61C1"/>
    <w:rsid w:val="00FB7161"/>
    <w:rsid w:val="00FB7226"/>
    <w:rsid w:val="00FC1365"/>
    <w:rsid w:val="00FC3867"/>
    <w:rsid w:val="00FC3FBC"/>
    <w:rsid w:val="00FC4A72"/>
    <w:rsid w:val="00FC5630"/>
    <w:rsid w:val="00FC6114"/>
    <w:rsid w:val="00FC6152"/>
    <w:rsid w:val="00FD0905"/>
    <w:rsid w:val="00FD124B"/>
    <w:rsid w:val="00FD1D74"/>
    <w:rsid w:val="00FD2187"/>
    <w:rsid w:val="00FE215A"/>
    <w:rsid w:val="00FE426B"/>
    <w:rsid w:val="00FE4DB4"/>
    <w:rsid w:val="00FF1C55"/>
    <w:rsid w:val="00FF1D72"/>
    <w:rsid w:val="00FF1F1F"/>
    <w:rsid w:val="00FF23CF"/>
    <w:rsid w:val="00FF27AF"/>
    <w:rsid w:val="00FF6337"/>
    <w:rsid w:val="00FF6E94"/>
    <w:rsid w:val="0300034E"/>
    <w:rsid w:val="0345F0EB"/>
    <w:rsid w:val="0373E522"/>
    <w:rsid w:val="05F905BE"/>
    <w:rsid w:val="061C20E9"/>
    <w:rsid w:val="08D787E7"/>
    <w:rsid w:val="095D133F"/>
    <w:rsid w:val="0C8F7B68"/>
    <w:rsid w:val="0F7E09B2"/>
    <w:rsid w:val="11620D07"/>
    <w:rsid w:val="1622069A"/>
    <w:rsid w:val="164401AD"/>
    <w:rsid w:val="16881911"/>
    <w:rsid w:val="17566092"/>
    <w:rsid w:val="17DDDC3A"/>
    <w:rsid w:val="1B6E98DD"/>
    <w:rsid w:val="1BB1287A"/>
    <w:rsid w:val="1F5C90AF"/>
    <w:rsid w:val="2404C19C"/>
    <w:rsid w:val="247B96BE"/>
    <w:rsid w:val="24A616F5"/>
    <w:rsid w:val="25BAAEE1"/>
    <w:rsid w:val="2CA5E706"/>
    <w:rsid w:val="2EECC560"/>
    <w:rsid w:val="2F515115"/>
    <w:rsid w:val="2FAB5294"/>
    <w:rsid w:val="32C6D68A"/>
    <w:rsid w:val="32FF3DE2"/>
    <w:rsid w:val="33C354AC"/>
    <w:rsid w:val="385AC0EF"/>
    <w:rsid w:val="3A3308B7"/>
    <w:rsid w:val="3A7DC175"/>
    <w:rsid w:val="3C37AD93"/>
    <w:rsid w:val="3DE2A3E7"/>
    <w:rsid w:val="3E42ADC3"/>
    <w:rsid w:val="3FC72E11"/>
    <w:rsid w:val="3FC7E054"/>
    <w:rsid w:val="4035E472"/>
    <w:rsid w:val="428B55B5"/>
    <w:rsid w:val="455DB59C"/>
    <w:rsid w:val="46FE4354"/>
    <w:rsid w:val="49848648"/>
    <w:rsid w:val="49BF7CCB"/>
    <w:rsid w:val="4AA754BC"/>
    <w:rsid w:val="4B8FAA7A"/>
    <w:rsid w:val="4C0499DC"/>
    <w:rsid w:val="4C972956"/>
    <w:rsid w:val="50059A5D"/>
    <w:rsid w:val="50D65A63"/>
    <w:rsid w:val="547EE0A8"/>
    <w:rsid w:val="54BCCE46"/>
    <w:rsid w:val="57F552FA"/>
    <w:rsid w:val="59B1E227"/>
    <w:rsid w:val="5ABFFCA5"/>
    <w:rsid w:val="615F84F5"/>
    <w:rsid w:val="6187C989"/>
    <w:rsid w:val="63FF2981"/>
    <w:rsid w:val="6507D626"/>
    <w:rsid w:val="66B70789"/>
    <w:rsid w:val="672C33B7"/>
    <w:rsid w:val="67DF0A82"/>
    <w:rsid w:val="6AA5155B"/>
    <w:rsid w:val="6B984357"/>
    <w:rsid w:val="6C01C340"/>
    <w:rsid w:val="6D05536C"/>
    <w:rsid w:val="6E7EE8E7"/>
    <w:rsid w:val="7095AECA"/>
    <w:rsid w:val="72D5F192"/>
    <w:rsid w:val="74BFBA15"/>
    <w:rsid w:val="77C3DD77"/>
    <w:rsid w:val="7C1478B1"/>
    <w:rsid w:val="7CC74344"/>
    <w:rsid w:val="7D6ADFCE"/>
    <w:rsid w:val="7E982134"/>
    <w:rsid w:val="7F473972"/>
  </w:rsids>
  <m:mathPr>
    <m:mathFont m:val="Cambria Math"/>
    <m:brkBin m:val="before"/>
    <m:brkBinSub m:val="--"/>
    <m:smallFrac m:val="0"/>
    <m:dispDef/>
    <m:lMargin m:val="0"/>
    <m:rMargin m:val="0"/>
    <m:defJc m:val="centerGroup"/>
    <m:wrapIndent m:val="1440"/>
    <m:intLim m:val="subSup"/>
    <m:naryLim m:val="undOvr"/>
  </m:mathPr>
  <w:themeFontLang w:val="fr-CA"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16D9F"/>
  <w15:docId w15:val="{24CDC143-0F0E-43BB-8D65-C13A1CCF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662"/>
    <w:pPr>
      <w:spacing w:before="120"/>
    </w:pPr>
    <w:rPr>
      <w:rFonts w:asciiTheme="minorHAnsi" w:eastAsia="Times New Roman" w:hAnsiTheme="minorHAnsi"/>
      <w:color w:val="000000"/>
      <w:lang w:val="en-US"/>
    </w:rPr>
  </w:style>
  <w:style w:type="paragraph" w:styleId="Heading1">
    <w:name w:val="heading 1"/>
    <w:aliases w:val="Titre Formation"/>
    <w:basedOn w:val="Normal"/>
    <w:next w:val="Normal"/>
    <w:link w:val="Heading1Char"/>
    <w:uiPriority w:val="9"/>
    <w:rsid w:val="002059A0"/>
    <w:pPr>
      <w:outlineLvl w:val="0"/>
    </w:pPr>
    <w:rPr>
      <w:b/>
      <w:bCs/>
      <w:i/>
      <w:iCs/>
      <w:sz w:val="18"/>
      <w:szCs w:val="32"/>
    </w:rPr>
  </w:style>
  <w:style w:type="paragraph" w:styleId="Heading2">
    <w:name w:val="heading 2"/>
    <w:basedOn w:val="Normal"/>
    <w:next w:val="Normal"/>
    <w:link w:val="Heading2Char"/>
    <w:uiPriority w:val="9"/>
    <w:semiHidden/>
    <w:unhideWhenUsed/>
    <w:rsid w:val="00352E0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CA2"/>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Formation Char"/>
    <w:basedOn w:val="DefaultParagraphFont"/>
    <w:link w:val="Heading1"/>
    <w:uiPriority w:val="9"/>
    <w:rsid w:val="002059A0"/>
    <w:rPr>
      <w:rFonts w:ascii="Calibri" w:eastAsia="Times New Roman" w:hAnsi="Calibri" w:cs="Times New Roman"/>
      <w:b/>
      <w:bCs/>
      <w:i/>
      <w:iCs/>
      <w:color w:val="000000"/>
      <w:sz w:val="18"/>
      <w:szCs w:val="32"/>
      <w:lang w:eastAsia="fr-CA"/>
    </w:rPr>
  </w:style>
  <w:style w:type="paragraph" w:customStyle="1" w:styleId="Listecouleur-Accent11">
    <w:name w:val="Liste couleur - Accent 11"/>
    <w:basedOn w:val="Normal"/>
    <w:uiPriority w:val="34"/>
    <w:rsid w:val="002059A0"/>
    <w:pPr>
      <w:ind w:left="720"/>
      <w:contextualSpacing/>
    </w:pPr>
  </w:style>
  <w:style w:type="character" w:styleId="Hyperlink">
    <w:name w:val="Hyperlink"/>
    <w:basedOn w:val="DefaultParagraphFont"/>
    <w:uiPriority w:val="99"/>
    <w:unhideWhenUsed/>
    <w:rsid w:val="002059A0"/>
    <w:rPr>
      <w:color w:val="0000FF"/>
      <w:u w:val="single"/>
    </w:rPr>
  </w:style>
  <w:style w:type="table" w:styleId="TableGrid">
    <w:name w:val="Table Grid"/>
    <w:basedOn w:val="TableNormal"/>
    <w:rsid w:val="00205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2059A0"/>
    <w:rPr>
      <w:rFonts w:ascii="Tahoma" w:hAnsi="Tahoma" w:cs="Tahoma"/>
      <w:sz w:val="16"/>
      <w:szCs w:val="16"/>
    </w:rPr>
  </w:style>
  <w:style w:type="character" w:customStyle="1" w:styleId="BalloonTextChar">
    <w:name w:val="Balloon Text Char"/>
    <w:basedOn w:val="DefaultParagraphFont"/>
    <w:link w:val="BalloonText"/>
    <w:uiPriority w:val="99"/>
    <w:semiHidden/>
    <w:rsid w:val="002059A0"/>
    <w:rPr>
      <w:rFonts w:ascii="Tahoma" w:eastAsia="Times New Roman" w:hAnsi="Tahoma" w:cs="Tahoma"/>
      <w:color w:val="000000"/>
      <w:sz w:val="16"/>
      <w:szCs w:val="16"/>
      <w:lang w:eastAsia="fr-CA"/>
    </w:rPr>
  </w:style>
  <w:style w:type="paragraph" w:customStyle="1" w:styleId="Grandtitre">
    <w:name w:val="Grand titre"/>
    <w:basedOn w:val="Normal"/>
    <w:rsid w:val="00015CA2"/>
    <w:pPr>
      <w:jc w:val="center"/>
    </w:pPr>
    <w:rPr>
      <w:rFonts w:ascii="Comic Sans MS" w:hAnsi="Comic Sans MS"/>
      <w:b/>
      <w:color w:val="auto"/>
      <w:sz w:val="32"/>
      <w:lang w:eastAsia="fr-FR"/>
    </w:rPr>
  </w:style>
  <w:style w:type="paragraph" w:customStyle="1" w:styleId="Annexe">
    <w:name w:val="Annexe"/>
    <w:basedOn w:val="Heading3"/>
    <w:rsid w:val="00015CA2"/>
    <w:pPr>
      <w:keepLines w:val="0"/>
      <w:spacing w:before="0" w:after="240"/>
      <w:jc w:val="center"/>
    </w:pPr>
    <w:rPr>
      <w:rFonts w:ascii="Century Gothic" w:hAnsi="Century Gothic" w:cs="Arial"/>
      <w:color w:val="auto"/>
      <w:sz w:val="28"/>
      <w:szCs w:val="26"/>
      <w:lang w:eastAsia="fr-FR"/>
    </w:rPr>
  </w:style>
  <w:style w:type="character" w:customStyle="1" w:styleId="Heading3Char">
    <w:name w:val="Heading 3 Char"/>
    <w:basedOn w:val="DefaultParagraphFont"/>
    <w:link w:val="Heading3"/>
    <w:uiPriority w:val="9"/>
    <w:semiHidden/>
    <w:rsid w:val="00015CA2"/>
    <w:rPr>
      <w:rFonts w:ascii="Cambria" w:eastAsia="Times New Roman" w:hAnsi="Cambria" w:cs="Times New Roman"/>
      <w:b/>
      <w:bCs/>
      <w:color w:val="4F81BD"/>
      <w:sz w:val="20"/>
      <w:szCs w:val="24"/>
      <w:lang w:eastAsia="fr-CA"/>
    </w:rPr>
  </w:style>
  <w:style w:type="character" w:styleId="CommentReference">
    <w:name w:val="annotation reference"/>
    <w:basedOn w:val="DefaultParagraphFont"/>
    <w:uiPriority w:val="99"/>
    <w:semiHidden/>
    <w:unhideWhenUsed/>
    <w:rsid w:val="007A69AC"/>
    <w:rPr>
      <w:sz w:val="16"/>
      <w:szCs w:val="16"/>
    </w:rPr>
  </w:style>
  <w:style w:type="paragraph" w:styleId="CommentText">
    <w:name w:val="annotation text"/>
    <w:basedOn w:val="Normal"/>
    <w:link w:val="CommentTextChar"/>
    <w:uiPriority w:val="99"/>
    <w:unhideWhenUsed/>
    <w:rsid w:val="007A69AC"/>
  </w:style>
  <w:style w:type="character" w:customStyle="1" w:styleId="CommentTextChar">
    <w:name w:val="Comment Text Char"/>
    <w:basedOn w:val="DefaultParagraphFont"/>
    <w:link w:val="CommentText"/>
    <w:uiPriority w:val="99"/>
    <w:rsid w:val="007A69AC"/>
    <w:rPr>
      <w:rFonts w:ascii="Calibri" w:eastAsia="Times New Roman" w:hAnsi="Calibri" w:cs="Times New Roman"/>
      <w:color w:val="000000"/>
      <w:sz w:val="20"/>
      <w:szCs w:val="20"/>
      <w:lang w:val="en-CA" w:eastAsia="fr-CA"/>
    </w:rPr>
  </w:style>
  <w:style w:type="paragraph" w:styleId="CommentSubject">
    <w:name w:val="annotation subject"/>
    <w:basedOn w:val="CommentText"/>
    <w:next w:val="CommentText"/>
    <w:link w:val="CommentSubjectChar"/>
    <w:uiPriority w:val="99"/>
    <w:semiHidden/>
    <w:unhideWhenUsed/>
    <w:rsid w:val="007A69AC"/>
    <w:rPr>
      <w:b/>
      <w:bCs/>
    </w:rPr>
  </w:style>
  <w:style w:type="character" w:customStyle="1" w:styleId="CommentSubjectChar">
    <w:name w:val="Comment Subject Char"/>
    <w:basedOn w:val="CommentTextChar"/>
    <w:link w:val="CommentSubject"/>
    <w:uiPriority w:val="99"/>
    <w:semiHidden/>
    <w:rsid w:val="007A69AC"/>
    <w:rPr>
      <w:rFonts w:ascii="Calibri" w:eastAsia="Times New Roman" w:hAnsi="Calibri" w:cs="Times New Roman"/>
      <w:b/>
      <w:bCs/>
      <w:color w:val="000000"/>
      <w:sz w:val="20"/>
      <w:szCs w:val="20"/>
      <w:lang w:val="en-CA" w:eastAsia="fr-CA"/>
    </w:rPr>
  </w:style>
  <w:style w:type="paragraph" w:styleId="ListParagraph">
    <w:name w:val="List Paragraph"/>
    <w:aliases w:val="Bullet,sub-section,List Paragraph (numbered (a)),Bullets,Main numbered paragraph,MCHIP_list paragraph,List Paragraph1,Recommendation,Dot pt,F5 List Paragraph,No Spacing1,List Paragraph Char Char Char,Indicator Text,Numbered Para 1,L"/>
    <w:basedOn w:val="Normal"/>
    <w:link w:val="ListParagraphChar"/>
    <w:uiPriority w:val="34"/>
    <w:qFormat/>
    <w:rsid w:val="00964E96"/>
    <w:pPr>
      <w:numPr>
        <w:numId w:val="1"/>
      </w:numPr>
      <w:contextualSpacing/>
    </w:pPr>
  </w:style>
  <w:style w:type="paragraph" w:customStyle="1" w:styleId="ChampTexte">
    <w:name w:val="Champ_Texte"/>
    <w:rsid w:val="001865B1"/>
    <w:pPr>
      <w:spacing w:before="20" w:after="20"/>
    </w:pPr>
    <w:rPr>
      <w:rFonts w:ascii="Arial" w:eastAsia="Times New Roman" w:hAnsi="Arial" w:cs="Arial Unicode MS"/>
      <w:lang w:val="fr-FR" w:eastAsia="fr-FR"/>
    </w:rPr>
  </w:style>
  <w:style w:type="paragraph" w:styleId="NormalWeb">
    <w:name w:val="Normal (Web)"/>
    <w:basedOn w:val="Normal"/>
    <w:uiPriority w:val="99"/>
    <w:semiHidden/>
    <w:unhideWhenUsed/>
    <w:rsid w:val="009E0031"/>
    <w:pPr>
      <w:spacing w:before="100" w:beforeAutospacing="1" w:after="100" w:afterAutospacing="1"/>
    </w:pPr>
    <w:rPr>
      <w:rFonts w:ascii="Times New Roman" w:hAnsi="Times New Roman"/>
      <w:color w:val="auto"/>
      <w:sz w:val="24"/>
    </w:rPr>
  </w:style>
  <w:style w:type="paragraph" w:styleId="Header">
    <w:name w:val="header"/>
    <w:basedOn w:val="Normal"/>
    <w:link w:val="HeaderChar"/>
    <w:uiPriority w:val="99"/>
    <w:unhideWhenUsed/>
    <w:rsid w:val="003D2678"/>
    <w:pPr>
      <w:tabs>
        <w:tab w:val="center" w:pos="4320"/>
        <w:tab w:val="right" w:pos="8640"/>
      </w:tabs>
    </w:pPr>
  </w:style>
  <w:style w:type="character" w:customStyle="1" w:styleId="HeaderChar">
    <w:name w:val="Header Char"/>
    <w:basedOn w:val="DefaultParagraphFont"/>
    <w:link w:val="Header"/>
    <w:uiPriority w:val="99"/>
    <w:rsid w:val="003D2678"/>
    <w:rPr>
      <w:rFonts w:ascii="Calibri" w:eastAsia="Times New Roman" w:hAnsi="Calibri" w:cs="Times New Roman"/>
      <w:color w:val="000000"/>
      <w:sz w:val="20"/>
      <w:szCs w:val="24"/>
      <w:lang w:val="en-CA" w:eastAsia="fr-CA"/>
    </w:rPr>
  </w:style>
  <w:style w:type="paragraph" w:styleId="Footer">
    <w:name w:val="footer"/>
    <w:basedOn w:val="Normal"/>
    <w:link w:val="FooterChar"/>
    <w:uiPriority w:val="99"/>
    <w:unhideWhenUsed/>
    <w:rsid w:val="003D2678"/>
    <w:pPr>
      <w:tabs>
        <w:tab w:val="center" w:pos="4320"/>
        <w:tab w:val="right" w:pos="8640"/>
      </w:tabs>
    </w:pPr>
  </w:style>
  <w:style w:type="character" w:customStyle="1" w:styleId="FooterChar">
    <w:name w:val="Footer Char"/>
    <w:basedOn w:val="DefaultParagraphFont"/>
    <w:link w:val="Footer"/>
    <w:uiPriority w:val="99"/>
    <w:rsid w:val="003D2678"/>
    <w:rPr>
      <w:rFonts w:ascii="Calibri" w:eastAsia="Times New Roman" w:hAnsi="Calibri" w:cs="Times New Roman"/>
      <w:color w:val="000000"/>
      <w:sz w:val="20"/>
      <w:szCs w:val="24"/>
      <w:lang w:val="en-CA" w:eastAsia="fr-CA"/>
    </w:rPr>
  </w:style>
  <w:style w:type="paragraph" w:styleId="Revision">
    <w:name w:val="Revision"/>
    <w:hidden/>
    <w:uiPriority w:val="99"/>
    <w:semiHidden/>
    <w:rsid w:val="0065685A"/>
    <w:rPr>
      <w:rFonts w:eastAsia="Times New Roman"/>
      <w:color w:val="000000"/>
      <w:szCs w:val="24"/>
      <w:lang w:val="en-CA"/>
    </w:rPr>
  </w:style>
  <w:style w:type="character" w:styleId="FollowedHyperlink">
    <w:name w:val="FollowedHyperlink"/>
    <w:basedOn w:val="DefaultParagraphFont"/>
    <w:uiPriority w:val="99"/>
    <w:semiHidden/>
    <w:unhideWhenUsed/>
    <w:rsid w:val="00C9304B"/>
    <w:rPr>
      <w:color w:val="800080" w:themeColor="followedHyperlink"/>
      <w:u w:val="single"/>
    </w:rPr>
  </w:style>
  <w:style w:type="table" w:customStyle="1" w:styleId="TableauGrille1Clair-Accentuation41">
    <w:name w:val="Tableau Grille 1 Clair - Accentuation 41"/>
    <w:basedOn w:val="TableNormal"/>
    <w:uiPriority w:val="46"/>
    <w:rsid w:val="009959D9"/>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paragraph" w:customStyle="1" w:styleId="Textheader">
    <w:name w:val="Text header"/>
    <w:basedOn w:val="Heading3"/>
    <w:link w:val="TextheaderChar"/>
    <w:qFormat/>
    <w:rsid w:val="000B71F5"/>
    <w:pPr>
      <w:tabs>
        <w:tab w:val="center" w:pos="3651"/>
      </w:tabs>
      <w:spacing w:before="0" w:after="120"/>
    </w:pPr>
    <w:rPr>
      <w:rFonts w:asciiTheme="minorHAnsi" w:hAnsiTheme="minorHAnsi"/>
      <w:color w:val="000000"/>
      <w:sz w:val="32"/>
      <w14:textFill>
        <w14:solidFill>
          <w14:srgbClr w14:val="000000">
            <w14:lumMod w14:val="50000"/>
          </w14:srgbClr>
        </w14:solidFill>
      </w14:textFill>
    </w:rPr>
  </w:style>
  <w:style w:type="paragraph" w:customStyle="1" w:styleId="Lessontitle">
    <w:name w:val="Lesson title"/>
    <w:basedOn w:val="Heading1"/>
    <w:qFormat/>
    <w:rsid w:val="00E80D13"/>
    <w:pPr>
      <w:spacing w:before="0"/>
    </w:pPr>
    <w:rPr>
      <w:i w:val="0"/>
      <w:color w:val="auto"/>
      <w:sz w:val="36"/>
    </w:rPr>
  </w:style>
  <w:style w:type="character" w:customStyle="1" w:styleId="TextheaderChar">
    <w:name w:val="Text header Char"/>
    <w:basedOn w:val="DefaultParagraphFont"/>
    <w:link w:val="Textheader"/>
    <w:rsid w:val="000B71F5"/>
    <w:rPr>
      <w:rFonts w:asciiTheme="minorHAnsi" w:eastAsia="Times New Roman" w:hAnsiTheme="minorHAnsi"/>
      <w:b/>
      <w:bCs/>
      <w:color w:val="000000"/>
      <w:sz w:val="32"/>
      <w:lang w:val="en-US"/>
      <w14:textFill>
        <w14:solidFill>
          <w14:srgbClr w14:val="000000">
            <w14:lumMod w14:val="50000"/>
          </w14:srgbClr>
        </w14:solidFill>
      </w14:textFill>
    </w:rPr>
  </w:style>
  <w:style w:type="character" w:styleId="IntenseReference">
    <w:name w:val="Intense Reference"/>
    <w:basedOn w:val="DefaultParagraphFont"/>
    <w:uiPriority w:val="32"/>
    <w:rsid w:val="00964E96"/>
    <w:rPr>
      <w:b/>
      <w:bCs/>
      <w:smallCaps/>
      <w:color w:val="4F81BD" w:themeColor="accent1"/>
      <w:spacing w:val="5"/>
    </w:rPr>
  </w:style>
  <w:style w:type="character" w:styleId="SubtleReference">
    <w:name w:val="Subtle Reference"/>
    <w:basedOn w:val="DefaultParagraphFont"/>
    <w:uiPriority w:val="31"/>
    <w:rsid w:val="00964E96"/>
    <w:rPr>
      <w:smallCaps/>
      <w:color w:val="5A5A5A" w:themeColor="text1" w:themeTint="A5"/>
    </w:rPr>
  </w:style>
  <w:style w:type="paragraph" w:styleId="IntenseQuote">
    <w:name w:val="Intense Quote"/>
    <w:basedOn w:val="Normal"/>
    <w:next w:val="Normal"/>
    <w:link w:val="IntenseQuoteChar"/>
    <w:uiPriority w:val="30"/>
    <w:rsid w:val="00964E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964E96"/>
    <w:rPr>
      <w:rFonts w:eastAsia="Times New Roman"/>
      <w:i/>
      <w:iCs/>
      <w:color w:val="4F81BD" w:themeColor="accent1"/>
      <w:szCs w:val="24"/>
      <w:lang w:val="en-CA"/>
    </w:rPr>
  </w:style>
  <w:style w:type="paragraph" w:customStyle="1" w:styleId="TODO">
    <w:name w:val="TO DO"/>
    <w:basedOn w:val="Normal"/>
    <w:rsid w:val="00D37A9B"/>
    <w:pPr>
      <w:spacing w:before="0"/>
      <w:jc w:val="center"/>
    </w:pPr>
    <w:rPr>
      <w:b/>
      <w:caps/>
    </w:rPr>
  </w:style>
  <w:style w:type="paragraph" w:customStyle="1" w:styleId="Numbered">
    <w:name w:val="Numbered"/>
    <w:basedOn w:val="ListParagraph"/>
    <w:rsid w:val="00B81F48"/>
    <w:pPr>
      <w:numPr>
        <w:numId w:val="2"/>
      </w:numPr>
    </w:pPr>
    <w:rPr>
      <w:b/>
    </w:rPr>
  </w:style>
  <w:style w:type="paragraph" w:customStyle="1" w:styleId="TextSubheading">
    <w:name w:val="Text Subheading"/>
    <w:basedOn w:val="Textheader"/>
    <w:qFormat/>
    <w:rsid w:val="003713A2"/>
    <w:pPr>
      <w:spacing w:after="60"/>
    </w:pPr>
    <w:rPr>
      <w:sz w:val="28"/>
    </w:rPr>
  </w:style>
  <w:style w:type="paragraph" w:customStyle="1" w:styleId="KeyAction">
    <w:name w:val="KeyAction"/>
    <w:basedOn w:val="Heading2"/>
    <w:rsid w:val="00274FBB"/>
    <w:pPr>
      <w:spacing w:before="0"/>
    </w:pPr>
    <w:rPr>
      <w:rFonts w:asciiTheme="minorHAnsi" w:hAnsiTheme="minorHAnsi"/>
      <w:b/>
      <w:smallCaps/>
      <w:color w:val="C91183"/>
      <w:sz w:val="28"/>
    </w:rPr>
  </w:style>
  <w:style w:type="paragraph" w:customStyle="1" w:styleId="Action">
    <w:name w:val="Action"/>
    <w:basedOn w:val="ListParagraph"/>
    <w:rsid w:val="003B249B"/>
    <w:pPr>
      <w:numPr>
        <w:numId w:val="3"/>
      </w:numPr>
    </w:pPr>
  </w:style>
  <w:style w:type="paragraph" w:customStyle="1" w:styleId="Production">
    <w:name w:val="Production"/>
    <w:basedOn w:val="TODO"/>
    <w:rsid w:val="002868A4"/>
    <w:pPr>
      <w:spacing w:after="120"/>
    </w:pPr>
    <w:rPr>
      <w:lang w:val="fr-CA"/>
    </w:rPr>
  </w:style>
  <w:style w:type="paragraph" w:styleId="TOCHeading">
    <w:name w:val="TOC Heading"/>
    <w:basedOn w:val="Heading1"/>
    <w:next w:val="Normal"/>
    <w:uiPriority w:val="39"/>
    <w:unhideWhenUsed/>
    <w:qFormat/>
    <w:rsid w:val="00E8082F"/>
    <w:pPr>
      <w:keepNext/>
      <w:keepLines/>
      <w:spacing w:before="240" w:line="259" w:lineRule="auto"/>
      <w:outlineLvl w:val="9"/>
    </w:pPr>
    <w:rPr>
      <w:rFonts w:eastAsiaTheme="majorEastAsia" w:cstheme="majorBidi"/>
      <w:bCs w:val="0"/>
      <w:i w:val="0"/>
      <w:iCs w:val="0"/>
      <w:color w:val="365F91" w:themeColor="accent1" w:themeShade="BF"/>
      <w:sz w:val="32"/>
      <w:lang w:val="fr-CA"/>
    </w:rPr>
  </w:style>
  <w:style w:type="paragraph" w:styleId="TOC3">
    <w:name w:val="toc 3"/>
    <w:basedOn w:val="Normal"/>
    <w:next w:val="Normal"/>
    <w:autoRedefine/>
    <w:uiPriority w:val="39"/>
    <w:unhideWhenUsed/>
    <w:rsid w:val="00B70AE8"/>
    <w:pPr>
      <w:tabs>
        <w:tab w:val="right" w:leader="dot" w:pos="13398"/>
      </w:tabs>
      <w:spacing w:before="0"/>
      <w:ind w:left="400"/>
    </w:pPr>
    <w:rPr>
      <w:i/>
      <w:iCs/>
    </w:rPr>
  </w:style>
  <w:style w:type="paragraph" w:styleId="TOC1">
    <w:name w:val="toc 1"/>
    <w:basedOn w:val="Normal"/>
    <w:next w:val="Normal"/>
    <w:autoRedefine/>
    <w:uiPriority w:val="39"/>
    <w:unhideWhenUsed/>
    <w:rsid w:val="00F258FA"/>
    <w:pPr>
      <w:tabs>
        <w:tab w:val="right" w:leader="dot" w:pos="13398"/>
      </w:tabs>
      <w:spacing w:after="120"/>
    </w:pPr>
    <w:rPr>
      <w:b/>
      <w:bCs/>
      <w:caps/>
    </w:rPr>
  </w:style>
  <w:style w:type="paragraph" w:styleId="TOC2">
    <w:name w:val="toc 2"/>
    <w:basedOn w:val="Normal"/>
    <w:next w:val="Normal"/>
    <w:autoRedefine/>
    <w:uiPriority w:val="39"/>
    <w:unhideWhenUsed/>
    <w:rsid w:val="00B70AE8"/>
    <w:pPr>
      <w:tabs>
        <w:tab w:val="right" w:leader="dot" w:pos="13398"/>
      </w:tabs>
      <w:spacing w:before="0"/>
      <w:ind w:left="200"/>
    </w:pPr>
    <w:rPr>
      <w:smallCaps/>
    </w:rPr>
  </w:style>
  <w:style w:type="character" w:customStyle="1" w:styleId="Heading2Char">
    <w:name w:val="Heading 2 Char"/>
    <w:basedOn w:val="DefaultParagraphFont"/>
    <w:link w:val="Heading2"/>
    <w:uiPriority w:val="9"/>
    <w:semiHidden/>
    <w:rsid w:val="00352E07"/>
    <w:rPr>
      <w:rFonts w:asciiTheme="majorHAnsi" w:eastAsiaTheme="majorEastAsia" w:hAnsiTheme="majorHAnsi" w:cstheme="majorBidi"/>
      <w:color w:val="365F91" w:themeColor="accent1" w:themeShade="BF"/>
      <w:sz w:val="26"/>
      <w:szCs w:val="26"/>
      <w:lang w:val="en-US"/>
    </w:rPr>
  </w:style>
  <w:style w:type="paragraph" w:customStyle="1" w:styleId="Normal2">
    <w:name w:val="Normal2"/>
    <w:basedOn w:val="Normal"/>
    <w:rsid w:val="00B10090"/>
    <w:pPr>
      <w:spacing w:before="0"/>
    </w:pPr>
  </w:style>
  <w:style w:type="paragraph" w:styleId="TOC4">
    <w:name w:val="toc 4"/>
    <w:basedOn w:val="Normal"/>
    <w:next w:val="Normal"/>
    <w:autoRedefine/>
    <w:uiPriority w:val="39"/>
    <w:unhideWhenUsed/>
    <w:rsid w:val="00E001F2"/>
    <w:pPr>
      <w:spacing w:before="0"/>
      <w:ind w:left="600"/>
    </w:pPr>
    <w:rPr>
      <w:sz w:val="18"/>
      <w:szCs w:val="18"/>
    </w:rPr>
  </w:style>
  <w:style w:type="paragraph" w:styleId="TOC5">
    <w:name w:val="toc 5"/>
    <w:basedOn w:val="Normal"/>
    <w:next w:val="Normal"/>
    <w:autoRedefine/>
    <w:uiPriority w:val="39"/>
    <w:unhideWhenUsed/>
    <w:rsid w:val="00E001F2"/>
    <w:pPr>
      <w:spacing w:before="0"/>
      <w:ind w:left="800"/>
    </w:pPr>
    <w:rPr>
      <w:sz w:val="18"/>
      <w:szCs w:val="18"/>
    </w:rPr>
  </w:style>
  <w:style w:type="paragraph" w:styleId="TOC6">
    <w:name w:val="toc 6"/>
    <w:basedOn w:val="Normal"/>
    <w:next w:val="Normal"/>
    <w:autoRedefine/>
    <w:uiPriority w:val="39"/>
    <w:unhideWhenUsed/>
    <w:rsid w:val="00E001F2"/>
    <w:pPr>
      <w:spacing w:before="0"/>
      <w:ind w:left="1000"/>
    </w:pPr>
    <w:rPr>
      <w:sz w:val="18"/>
      <w:szCs w:val="18"/>
    </w:rPr>
  </w:style>
  <w:style w:type="paragraph" w:styleId="TOC7">
    <w:name w:val="toc 7"/>
    <w:basedOn w:val="Normal"/>
    <w:next w:val="Normal"/>
    <w:autoRedefine/>
    <w:uiPriority w:val="39"/>
    <w:unhideWhenUsed/>
    <w:rsid w:val="00E001F2"/>
    <w:pPr>
      <w:spacing w:before="0"/>
      <w:ind w:left="1200"/>
    </w:pPr>
    <w:rPr>
      <w:sz w:val="18"/>
      <w:szCs w:val="18"/>
    </w:rPr>
  </w:style>
  <w:style w:type="paragraph" w:styleId="TOC8">
    <w:name w:val="toc 8"/>
    <w:basedOn w:val="Normal"/>
    <w:next w:val="Normal"/>
    <w:autoRedefine/>
    <w:uiPriority w:val="39"/>
    <w:unhideWhenUsed/>
    <w:rsid w:val="00E001F2"/>
    <w:pPr>
      <w:spacing w:before="0"/>
      <w:ind w:left="1400"/>
    </w:pPr>
    <w:rPr>
      <w:sz w:val="18"/>
      <w:szCs w:val="18"/>
    </w:rPr>
  </w:style>
  <w:style w:type="paragraph" w:styleId="TOC9">
    <w:name w:val="toc 9"/>
    <w:basedOn w:val="Normal"/>
    <w:next w:val="Normal"/>
    <w:autoRedefine/>
    <w:uiPriority w:val="39"/>
    <w:unhideWhenUsed/>
    <w:rsid w:val="00E001F2"/>
    <w:pPr>
      <w:spacing w:before="0"/>
      <w:ind w:left="1600"/>
    </w:pPr>
    <w:rPr>
      <w:sz w:val="18"/>
      <w:szCs w:val="18"/>
    </w:rPr>
  </w:style>
  <w:style w:type="paragraph" w:styleId="FootnoteText">
    <w:name w:val="footnote text"/>
    <w:basedOn w:val="Normal"/>
    <w:link w:val="FootnoteTextChar"/>
    <w:uiPriority w:val="99"/>
    <w:semiHidden/>
    <w:unhideWhenUsed/>
    <w:rsid w:val="000B3A84"/>
    <w:pPr>
      <w:spacing w:before="0"/>
    </w:pPr>
  </w:style>
  <w:style w:type="character" w:customStyle="1" w:styleId="FootnoteTextChar">
    <w:name w:val="Footnote Text Char"/>
    <w:basedOn w:val="DefaultParagraphFont"/>
    <w:link w:val="FootnoteText"/>
    <w:uiPriority w:val="99"/>
    <w:semiHidden/>
    <w:rsid w:val="000B3A84"/>
    <w:rPr>
      <w:rFonts w:asciiTheme="minorHAnsi" w:eastAsia="Times New Roman" w:hAnsiTheme="minorHAnsi"/>
      <w:color w:val="000000"/>
      <w:lang w:val="en-US"/>
    </w:rPr>
  </w:style>
  <w:style w:type="character" w:styleId="FootnoteReference">
    <w:name w:val="footnote reference"/>
    <w:basedOn w:val="DefaultParagraphFont"/>
    <w:uiPriority w:val="99"/>
    <w:semiHidden/>
    <w:unhideWhenUsed/>
    <w:rsid w:val="000B3A84"/>
    <w:rPr>
      <w:vertAlign w:val="superscript"/>
    </w:rPr>
  </w:style>
  <w:style w:type="paragraph" w:styleId="EndnoteText">
    <w:name w:val="endnote text"/>
    <w:basedOn w:val="Normal"/>
    <w:link w:val="EndnoteTextChar"/>
    <w:uiPriority w:val="99"/>
    <w:semiHidden/>
    <w:unhideWhenUsed/>
    <w:rsid w:val="000B3A84"/>
    <w:pPr>
      <w:spacing w:before="0"/>
    </w:pPr>
  </w:style>
  <w:style w:type="character" w:customStyle="1" w:styleId="EndnoteTextChar">
    <w:name w:val="Endnote Text Char"/>
    <w:basedOn w:val="DefaultParagraphFont"/>
    <w:link w:val="EndnoteText"/>
    <w:uiPriority w:val="99"/>
    <w:semiHidden/>
    <w:rsid w:val="000B3A84"/>
    <w:rPr>
      <w:rFonts w:asciiTheme="minorHAnsi" w:eastAsia="Times New Roman" w:hAnsiTheme="minorHAnsi"/>
      <w:color w:val="000000"/>
      <w:lang w:val="en-US"/>
    </w:rPr>
  </w:style>
  <w:style w:type="character" w:styleId="EndnoteReference">
    <w:name w:val="endnote reference"/>
    <w:basedOn w:val="DefaultParagraphFont"/>
    <w:uiPriority w:val="99"/>
    <w:semiHidden/>
    <w:unhideWhenUsed/>
    <w:rsid w:val="000B3A84"/>
    <w:rPr>
      <w:vertAlign w:val="superscript"/>
    </w:rPr>
  </w:style>
  <w:style w:type="character" w:styleId="PlaceholderText">
    <w:name w:val="Placeholder Text"/>
    <w:basedOn w:val="DefaultParagraphFont"/>
    <w:uiPriority w:val="99"/>
    <w:semiHidden/>
    <w:rsid w:val="0084784A"/>
    <w:rPr>
      <w:color w:val="808080"/>
    </w:rPr>
  </w:style>
  <w:style w:type="character" w:customStyle="1" w:styleId="UnresolvedMention1">
    <w:name w:val="Unresolved Mention1"/>
    <w:basedOn w:val="DefaultParagraphFont"/>
    <w:uiPriority w:val="99"/>
    <w:semiHidden/>
    <w:unhideWhenUsed/>
    <w:rsid w:val="00875F9A"/>
    <w:rPr>
      <w:color w:val="808080"/>
      <w:shd w:val="clear" w:color="auto" w:fill="E6E6E6"/>
    </w:rPr>
  </w:style>
  <w:style w:type="paragraph" w:styleId="Title">
    <w:name w:val="Title"/>
    <w:aliases w:val="Module Title"/>
    <w:basedOn w:val="Normal"/>
    <w:next w:val="Normal"/>
    <w:link w:val="TitleChar"/>
    <w:uiPriority w:val="10"/>
    <w:qFormat/>
    <w:rsid w:val="00667E00"/>
    <w:pPr>
      <w:contextualSpacing/>
    </w:pPr>
    <w:rPr>
      <w:rFonts w:eastAsiaTheme="majorEastAsia" w:cstheme="majorBidi"/>
      <w:b/>
      <w:color w:val="auto"/>
      <w:spacing w:val="-10"/>
      <w:kern w:val="28"/>
      <w:sz w:val="52"/>
      <w:szCs w:val="56"/>
    </w:rPr>
  </w:style>
  <w:style w:type="character" w:customStyle="1" w:styleId="TitleChar">
    <w:name w:val="Title Char"/>
    <w:aliases w:val="Module Title Char"/>
    <w:basedOn w:val="DefaultParagraphFont"/>
    <w:link w:val="Title"/>
    <w:uiPriority w:val="10"/>
    <w:rsid w:val="00667E00"/>
    <w:rPr>
      <w:rFonts w:asciiTheme="minorHAnsi" w:eastAsiaTheme="majorEastAsia" w:hAnsiTheme="minorHAnsi" w:cstheme="majorBidi"/>
      <w:b/>
      <w:spacing w:val="-10"/>
      <w:kern w:val="28"/>
      <w:sz w:val="52"/>
      <w:szCs w:val="56"/>
      <w:lang w:val="en-US"/>
    </w:rPr>
  </w:style>
  <w:style w:type="table" w:customStyle="1" w:styleId="Style1">
    <w:name w:val="Style1"/>
    <w:basedOn w:val="MediumShading2"/>
    <w:uiPriority w:val="99"/>
    <w:rsid w:val="006D7940"/>
    <w:tblPr/>
    <w:tblStylePr w:type="firstRow">
      <w:pPr>
        <w:spacing w:before="0" w:after="0" w:line="240" w:lineRule="auto"/>
      </w:pPr>
      <w:rPr>
        <w:rFonts w:asciiTheme="minorHAnsi" w:hAnsiTheme="minorHAnsi"/>
        <w:b/>
        <w:bCs/>
        <w:caps/>
        <w:smallCaps w:val="0"/>
        <w:color w:val="FFFFFF" w:themeColor="background1"/>
        <w:sz w:val="36"/>
      </w:rPr>
      <w:tblPr/>
      <w:tcPr>
        <w:tcBorders>
          <w:top w:val="nil"/>
          <w:left w:val="nil"/>
          <w:bottom w:val="nil"/>
          <w:right w:val="nil"/>
          <w:insideH w:val="nil"/>
          <w:insideV w:val="nil"/>
        </w:tcBorders>
        <w:shd w:val="clear" w:color="auto" w:fill="8DB3E2" w:themeFill="text2" w:themeFillTint="6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
    <w:name w:val="Medium Shading 2"/>
    <w:basedOn w:val="TableNormal"/>
    <w:uiPriority w:val="64"/>
    <w:semiHidden/>
    <w:unhideWhenUsed/>
    <w:rsid w:val="006D794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customStyle="1" w:styleId="BlockTitle">
    <w:name w:val="BlockTitle"/>
    <w:basedOn w:val="Heading3"/>
    <w:link w:val="BlockTitleCar"/>
    <w:rsid w:val="00CC78B0"/>
    <w:pPr>
      <w:tabs>
        <w:tab w:val="center" w:pos="3651"/>
      </w:tabs>
      <w:spacing w:before="0" w:after="120"/>
    </w:pPr>
    <w:rPr>
      <w:rFonts w:asciiTheme="minorHAnsi" w:hAnsiTheme="minorHAnsi"/>
      <w:color w:val="29486D"/>
      <w:sz w:val="24"/>
      <w14:textFill>
        <w14:solidFill>
          <w14:srgbClr w14:val="29486D">
            <w14:lumMod w14:val="50000"/>
          </w14:srgbClr>
        </w14:solidFill>
      </w14:textFill>
    </w:rPr>
  </w:style>
  <w:style w:type="paragraph" w:customStyle="1" w:styleId="LessonTitle0">
    <w:name w:val="LessonTitle"/>
    <w:basedOn w:val="Heading1"/>
    <w:rsid w:val="00CC78B0"/>
    <w:pPr>
      <w:spacing w:before="0"/>
    </w:pPr>
    <w:rPr>
      <w:i w:val="0"/>
      <w:smallCaps/>
      <w:color w:val="17283D"/>
      <w:sz w:val="36"/>
    </w:rPr>
  </w:style>
  <w:style w:type="character" w:customStyle="1" w:styleId="BlockTitleCar">
    <w:name w:val="BlockTitle Car"/>
    <w:basedOn w:val="DefaultParagraphFont"/>
    <w:link w:val="BlockTitle"/>
    <w:rsid w:val="00CC78B0"/>
    <w:rPr>
      <w:rFonts w:asciiTheme="minorHAnsi" w:eastAsia="Times New Roman" w:hAnsiTheme="minorHAnsi"/>
      <w:b/>
      <w:bCs/>
      <w:color w:val="29486D"/>
      <w:sz w:val="24"/>
      <w:lang w:val="en-US"/>
      <w14:textFill>
        <w14:solidFill>
          <w14:srgbClr w14:val="29486D">
            <w14:lumMod w14:val="50000"/>
          </w14:srgbClr>
        </w14:solidFill>
      </w14:textFill>
    </w:rPr>
  </w:style>
  <w:style w:type="paragraph" w:customStyle="1" w:styleId="Mocksubheader">
    <w:name w:val="Mock subheader"/>
    <w:basedOn w:val="Heading2"/>
    <w:qFormat/>
    <w:rsid w:val="00E80D13"/>
    <w:pPr>
      <w:spacing w:before="0"/>
    </w:pPr>
    <w:rPr>
      <w:rFonts w:asciiTheme="minorHAnsi" w:hAnsiTheme="minorHAnsi"/>
      <w:b/>
      <w:color w:val="5F497A" w:themeColor="accent4" w:themeShade="BF"/>
      <w:sz w:val="28"/>
    </w:rPr>
  </w:style>
  <w:style w:type="paragraph" w:customStyle="1" w:styleId="i-text">
    <w:name w:val="i-text"/>
    <w:basedOn w:val="Normal"/>
    <w:link w:val="i-textChar"/>
    <w:qFormat/>
    <w:rsid w:val="00795809"/>
    <w:pPr>
      <w:spacing w:before="0"/>
    </w:pPr>
    <w:rPr>
      <w:i/>
      <w:sz w:val="18"/>
      <w:lang w:val="en-CA"/>
    </w:rPr>
  </w:style>
  <w:style w:type="character" w:customStyle="1" w:styleId="i-textChar">
    <w:name w:val="i-text Char"/>
    <w:basedOn w:val="DefaultParagraphFont"/>
    <w:link w:val="i-text"/>
    <w:rsid w:val="00795809"/>
    <w:rPr>
      <w:rFonts w:asciiTheme="minorHAnsi" w:eastAsia="Times New Roman" w:hAnsiTheme="minorHAnsi"/>
      <w:i/>
      <w:color w:val="000000"/>
      <w:sz w:val="18"/>
      <w:lang w:val="en-CA"/>
    </w:rPr>
  </w:style>
  <w:style w:type="character" w:styleId="Strong">
    <w:name w:val="Strong"/>
    <w:basedOn w:val="DefaultParagraphFont"/>
    <w:uiPriority w:val="22"/>
    <w:qFormat/>
    <w:rsid w:val="00087C4B"/>
    <w:rPr>
      <w:b/>
      <w:bCs/>
    </w:rPr>
  </w:style>
  <w:style w:type="paragraph" w:styleId="ListBullet">
    <w:name w:val="List Bullet"/>
    <w:basedOn w:val="Normal"/>
    <w:uiPriority w:val="99"/>
    <w:unhideWhenUsed/>
    <w:rsid w:val="00BC56B1"/>
    <w:pPr>
      <w:numPr>
        <w:numId w:val="33"/>
      </w:numPr>
      <w:spacing w:before="40" w:after="120"/>
    </w:pPr>
    <w:rPr>
      <w:rFonts w:ascii="Arial" w:eastAsiaTheme="minorEastAsia" w:hAnsi="Arial" w:cstheme="minorBidi"/>
      <w:lang w:val="fr-CA" w:eastAsia="ja-JP"/>
    </w:rPr>
  </w:style>
  <w:style w:type="paragraph" w:customStyle="1" w:styleId="Tableautitre2">
    <w:name w:val="Tableau titre 2"/>
    <w:qFormat/>
    <w:rsid w:val="00966F1B"/>
    <w:pPr>
      <w:jc w:val="both"/>
    </w:pPr>
    <w:rPr>
      <w:rFonts w:ascii="Larsseit" w:eastAsia="Times New Roman" w:hAnsi="Larsseit" w:cs="Arial"/>
      <w:b/>
      <w:bCs/>
      <w:color w:val="1F2122"/>
    </w:rPr>
  </w:style>
  <w:style w:type="character" w:customStyle="1" w:styleId="ListParagraphChar">
    <w:name w:val="List Paragraph Char"/>
    <w:aliases w:val="Bullet Char,sub-section Char,List Paragraph (numbered (a)) Char,Bullets Char,Main numbered paragraph Char,MCHIP_list paragraph Char,List Paragraph1 Char,Recommendation Char,Dot pt Char,F5 List Paragraph Char,No Spacing1 Char,L Char"/>
    <w:link w:val="ListParagraph"/>
    <w:uiPriority w:val="34"/>
    <w:qFormat/>
    <w:rsid w:val="00966F1B"/>
    <w:rPr>
      <w:rFonts w:asciiTheme="minorHAnsi" w:eastAsia="Times New Roman" w:hAnsiTheme="minorHAnsi"/>
      <w:color w:val="000000"/>
      <w:lang w:val="en-US"/>
    </w:rPr>
  </w:style>
  <w:style w:type="paragraph" w:customStyle="1" w:styleId="ThirdLevelHeading">
    <w:name w:val="Third Level Heading"/>
    <w:basedOn w:val="Normal"/>
    <w:next w:val="Normal"/>
    <w:qFormat/>
    <w:rsid w:val="00FB1DEF"/>
    <w:pPr>
      <w:spacing w:before="0"/>
    </w:pPr>
    <w:rPr>
      <w:b/>
      <w:sz w:val="24"/>
      <w:lang w:val="en-CA"/>
    </w:rPr>
  </w:style>
  <w:style w:type="paragraph" w:styleId="ListBullet5">
    <w:name w:val="List Bullet 5"/>
    <w:basedOn w:val="Normal"/>
    <w:uiPriority w:val="99"/>
    <w:semiHidden/>
    <w:unhideWhenUsed/>
    <w:rsid w:val="00BE2C42"/>
    <w:pPr>
      <w:numPr>
        <w:numId w:val="39"/>
      </w:numPr>
      <w:contextualSpacing/>
    </w:pPr>
  </w:style>
  <w:style w:type="character" w:styleId="UnresolvedMention">
    <w:name w:val="Unresolved Mention"/>
    <w:basedOn w:val="DefaultParagraphFont"/>
    <w:uiPriority w:val="99"/>
    <w:semiHidden/>
    <w:unhideWhenUsed/>
    <w:rsid w:val="000670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4053">
      <w:bodyDiv w:val="1"/>
      <w:marLeft w:val="0"/>
      <w:marRight w:val="0"/>
      <w:marTop w:val="0"/>
      <w:marBottom w:val="0"/>
      <w:divBdr>
        <w:top w:val="none" w:sz="0" w:space="0" w:color="auto"/>
        <w:left w:val="none" w:sz="0" w:space="0" w:color="auto"/>
        <w:bottom w:val="none" w:sz="0" w:space="0" w:color="auto"/>
        <w:right w:val="none" w:sz="0" w:space="0" w:color="auto"/>
      </w:divBdr>
    </w:div>
    <w:div w:id="77682299">
      <w:bodyDiv w:val="1"/>
      <w:marLeft w:val="0"/>
      <w:marRight w:val="0"/>
      <w:marTop w:val="0"/>
      <w:marBottom w:val="0"/>
      <w:divBdr>
        <w:top w:val="none" w:sz="0" w:space="0" w:color="auto"/>
        <w:left w:val="none" w:sz="0" w:space="0" w:color="auto"/>
        <w:bottom w:val="none" w:sz="0" w:space="0" w:color="auto"/>
        <w:right w:val="none" w:sz="0" w:space="0" w:color="auto"/>
      </w:divBdr>
    </w:div>
    <w:div w:id="100491767">
      <w:bodyDiv w:val="1"/>
      <w:marLeft w:val="0"/>
      <w:marRight w:val="0"/>
      <w:marTop w:val="0"/>
      <w:marBottom w:val="0"/>
      <w:divBdr>
        <w:top w:val="none" w:sz="0" w:space="0" w:color="auto"/>
        <w:left w:val="none" w:sz="0" w:space="0" w:color="auto"/>
        <w:bottom w:val="none" w:sz="0" w:space="0" w:color="auto"/>
        <w:right w:val="none" w:sz="0" w:space="0" w:color="auto"/>
      </w:divBdr>
    </w:div>
    <w:div w:id="112409855">
      <w:bodyDiv w:val="1"/>
      <w:marLeft w:val="0"/>
      <w:marRight w:val="0"/>
      <w:marTop w:val="0"/>
      <w:marBottom w:val="0"/>
      <w:divBdr>
        <w:top w:val="none" w:sz="0" w:space="0" w:color="auto"/>
        <w:left w:val="none" w:sz="0" w:space="0" w:color="auto"/>
        <w:bottom w:val="none" w:sz="0" w:space="0" w:color="auto"/>
        <w:right w:val="none" w:sz="0" w:space="0" w:color="auto"/>
      </w:divBdr>
    </w:div>
    <w:div w:id="563225772">
      <w:bodyDiv w:val="1"/>
      <w:marLeft w:val="0"/>
      <w:marRight w:val="0"/>
      <w:marTop w:val="0"/>
      <w:marBottom w:val="0"/>
      <w:divBdr>
        <w:top w:val="none" w:sz="0" w:space="0" w:color="auto"/>
        <w:left w:val="none" w:sz="0" w:space="0" w:color="auto"/>
        <w:bottom w:val="none" w:sz="0" w:space="0" w:color="auto"/>
        <w:right w:val="none" w:sz="0" w:space="0" w:color="auto"/>
      </w:divBdr>
    </w:div>
    <w:div w:id="657416955">
      <w:bodyDiv w:val="1"/>
      <w:marLeft w:val="0"/>
      <w:marRight w:val="0"/>
      <w:marTop w:val="0"/>
      <w:marBottom w:val="0"/>
      <w:divBdr>
        <w:top w:val="none" w:sz="0" w:space="0" w:color="auto"/>
        <w:left w:val="none" w:sz="0" w:space="0" w:color="auto"/>
        <w:bottom w:val="none" w:sz="0" w:space="0" w:color="auto"/>
        <w:right w:val="none" w:sz="0" w:space="0" w:color="auto"/>
      </w:divBdr>
    </w:div>
    <w:div w:id="836074792">
      <w:bodyDiv w:val="1"/>
      <w:marLeft w:val="0"/>
      <w:marRight w:val="0"/>
      <w:marTop w:val="0"/>
      <w:marBottom w:val="0"/>
      <w:divBdr>
        <w:top w:val="none" w:sz="0" w:space="0" w:color="auto"/>
        <w:left w:val="none" w:sz="0" w:space="0" w:color="auto"/>
        <w:bottom w:val="none" w:sz="0" w:space="0" w:color="auto"/>
        <w:right w:val="none" w:sz="0" w:space="0" w:color="auto"/>
      </w:divBdr>
    </w:div>
    <w:div w:id="853761701">
      <w:bodyDiv w:val="1"/>
      <w:marLeft w:val="0"/>
      <w:marRight w:val="0"/>
      <w:marTop w:val="0"/>
      <w:marBottom w:val="0"/>
      <w:divBdr>
        <w:top w:val="none" w:sz="0" w:space="0" w:color="auto"/>
        <w:left w:val="none" w:sz="0" w:space="0" w:color="auto"/>
        <w:bottom w:val="none" w:sz="0" w:space="0" w:color="auto"/>
        <w:right w:val="none" w:sz="0" w:space="0" w:color="auto"/>
      </w:divBdr>
    </w:div>
    <w:div w:id="879131425">
      <w:bodyDiv w:val="1"/>
      <w:marLeft w:val="0"/>
      <w:marRight w:val="0"/>
      <w:marTop w:val="0"/>
      <w:marBottom w:val="0"/>
      <w:divBdr>
        <w:top w:val="none" w:sz="0" w:space="0" w:color="auto"/>
        <w:left w:val="none" w:sz="0" w:space="0" w:color="auto"/>
        <w:bottom w:val="none" w:sz="0" w:space="0" w:color="auto"/>
        <w:right w:val="none" w:sz="0" w:space="0" w:color="auto"/>
      </w:divBdr>
    </w:div>
    <w:div w:id="952059075">
      <w:bodyDiv w:val="1"/>
      <w:marLeft w:val="0"/>
      <w:marRight w:val="0"/>
      <w:marTop w:val="0"/>
      <w:marBottom w:val="0"/>
      <w:divBdr>
        <w:top w:val="none" w:sz="0" w:space="0" w:color="auto"/>
        <w:left w:val="none" w:sz="0" w:space="0" w:color="auto"/>
        <w:bottom w:val="none" w:sz="0" w:space="0" w:color="auto"/>
        <w:right w:val="none" w:sz="0" w:space="0" w:color="auto"/>
      </w:divBdr>
    </w:div>
    <w:div w:id="1132987766">
      <w:bodyDiv w:val="1"/>
      <w:marLeft w:val="0"/>
      <w:marRight w:val="0"/>
      <w:marTop w:val="0"/>
      <w:marBottom w:val="0"/>
      <w:divBdr>
        <w:top w:val="none" w:sz="0" w:space="0" w:color="auto"/>
        <w:left w:val="none" w:sz="0" w:space="0" w:color="auto"/>
        <w:bottom w:val="none" w:sz="0" w:space="0" w:color="auto"/>
        <w:right w:val="none" w:sz="0" w:space="0" w:color="auto"/>
      </w:divBdr>
    </w:div>
    <w:div w:id="1152403627">
      <w:bodyDiv w:val="1"/>
      <w:marLeft w:val="0"/>
      <w:marRight w:val="0"/>
      <w:marTop w:val="0"/>
      <w:marBottom w:val="0"/>
      <w:divBdr>
        <w:top w:val="none" w:sz="0" w:space="0" w:color="auto"/>
        <w:left w:val="none" w:sz="0" w:space="0" w:color="auto"/>
        <w:bottom w:val="none" w:sz="0" w:space="0" w:color="auto"/>
        <w:right w:val="none" w:sz="0" w:space="0" w:color="auto"/>
      </w:divBdr>
    </w:div>
    <w:div w:id="1360283004">
      <w:bodyDiv w:val="1"/>
      <w:marLeft w:val="0"/>
      <w:marRight w:val="0"/>
      <w:marTop w:val="0"/>
      <w:marBottom w:val="0"/>
      <w:divBdr>
        <w:top w:val="none" w:sz="0" w:space="0" w:color="auto"/>
        <w:left w:val="none" w:sz="0" w:space="0" w:color="auto"/>
        <w:bottom w:val="none" w:sz="0" w:space="0" w:color="auto"/>
        <w:right w:val="none" w:sz="0" w:space="0" w:color="auto"/>
      </w:divBdr>
    </w:div>
    <w:div w:id="1452364083">
      <w:bodyDiv w:val="1"/>
      <w:marLeft w:val="0"/>
      <w:marRight w:val="0"/>
      <w:marTop w:val="0"/>
      <w:marBottom w:val="0"/>
      <w:divBdr>
        <w:top w:val="none" w:sz="0" w:space="0" w:color="auto"/>
        <w:left w:val="none" w:sz="0" w:space="0" w:color="auto"/>
        <w:bottom w:val="none" w:sz="0" w:space="0" w:color="auto"/>
        <w:right w:val="none" w:sz="0" w:space="0" w:color="auto"/>
      </w:divBdr>
    </w:div>
    <w:div w:id="1500195515">
      <w:bodyDiv w:val="1"/>
      <w:marLeft w:val="0"/>
      <w:marRight w:val="0"/>
      <w:marTop w:val="0"/>
      <w:marBottom w:val="0"/>
      <w:divBdr>
        <w:top w:val="none" w:sz="0" w:space="0" w:color="auto"/>
        <w:left w:val="none" w:sz="0" w:space="0" w:color="auto"/>
        <w:bottom w:val="none" w:sz="0" w:space="0" w:color="auto"/>
        <w:right w:val="none" w:sz="0" w:space="0" w:color="auto"/>
      </w:divBdr>
    </w:div>
    <w:div w:id="1562015546">
      <w:bodyDiv w:val="1"/>
      <w:marLeft w:val="0"/>
      <w:marRight w:val="0"/>
      <w:marTop w:val="0"/>
      <w:marBottom w:val="0"/>
      <w:divBdr>
        <w:top w:val="none" w:sz="0" w:space="0" w:color="auto"/>
        <w:left w:val="none" w:sz="0" w:space="0" w:color="auto"/>
        <w:bottom w:val="none" w:sz="0" w:space="0" w:color="auto"/>
        <w:right w:val="none" w:sz="0" w:space="0" w:color="auto"/>
      </w:divBdr>
    </w:div>
    <w:div w:id="1568491921">
      <w:bodyDiv w:val="1"/>
      <w:marLeft w:val="0"/>
      <w:marRight w:val="0"/>
      <w:marTop w:val="0"/>
      <w:marBottom w:val="0"/>
      <w:divBdr>
        <w:top w:val="none" w:sz="0" w:space="0" w:color="auto"/>
        <w:left w:val="none" w:sz="0" w:space="0" w:color="auto"/>
        <w:bottom w:val="none" w:sz="0" w:space="0" w:color="auto"/>
        <w:right w:val="none" w:sz="0" w:space="0" w:color="auto"/>
      </w:divBdr>
    </w:div>
    <w:div w:id="1938517579">
      <w:bodyDiv w:val="1"/>
      <w:marLeft w:val="0"/>
      <w:marRight w:val="0"/>
      <w:marTop w:val="0"/>
      <w:marBottom w:val="0"/>
      <w:divBdr>
        <w:top w:val="none" w:sz="0" w:space="0" w:color="auto"/>
        <w:left w:val="none" w:sz="0" w:space="0" w:color="auto"/>
        <w:bottom w:val="none" w:sz="0" w:space="0" w:color="auto"/>
        <w:right w:val="none" w:sz="0" w:space="0" w:color="auto"/>
      </w:divBdr>
    </w:div>
    <w:div w:id="214152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6.png"/><Relationship Id="rId26" Type="http://schemas.openxmlformats.org/officeDocument/2006/relationships/hyperlink" Target="https://www.un.org/preventing-sexual-exploitation-and-abuse/content/documents" TargetMode="Externa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5.png"/><Relationship Id="rId25" Type="http://schemas.openxmlformats.org/officeDocument/2006/relationships/hyperlink" Target="https://www.un.org/preventing-sexual-exploitation-and-abuse/content/documents"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2.unwomen.org/-/media/headquarters/attachments/sections/about%20us/accountability/un-women-policy-on-protection-against-retaliation-en.pdf?la=en&amp;vs=317"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yperlink" Target="mailto:HQETHICS@unhcr.org" TargetMode="External"/><Relationship Id="rId28"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image" Target="media/image7.png"/><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2.png"/><Relationship Id="rId22" Type="http://schemas.openxmlformats.org/officeDocument/2006/relationships/hyperlink" Target="https://www.unfpa.org/admin-resource/policy-protection-against-retaliation" TargetMode="External"/><Relationship Id="rId27" Type="http://schemas.openxmlformats.org/officeDocument/2006/relationships/header" Target="header1.xml"/><Relationship Id="rId30" Type="http://schemas.microsoft.com/office/2011/relationships/people" Target="people.xml"/><Relationship Id="rId43"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urent\AppData\Roaming\Microsoft\Templates\Storyboar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AD7544AD6914DB4BA9577A934DABD3B"/>
        <w:category>
          <w:name w:val="General"/>
          <w:gallery w:val="placeholder"/>
        </w:category>
        <w:types>
          <w:type w:val="bbPlcHdr"/>
        </w:types>
        <w:behaviors>
          <w:behavior w:val="content"/>
        </w:behaviors>
        <w:guid w:val="{5A4A7796-BF2A-47F7-810D-F5EAC9F6D017}"/>
      </w:docPartPr>
      <w:docPartBody>
        <w:p w:rsidR="00DA7C0E" w:rsidRDefault="00DA5973" w:rsidP="00DA5973">
          <w:pPr>
            <w:pStyle w:val="1AD7544AD6914DB4BA9577A934DABD3B"/>
          </w:pPr>
          <w:r w:rsidRPr="00911A37">
            <w:rPr>
              <w:rStyle w:val="PlaceholderText"/>
            </w:rPr>
            <w:t>Choose an item.</w:t>
          </w:r>
        </w:p>
      </w:docPartBody>
    </w:docPart>
    <w:docPart>
      <w:docPartPr>
        <w:name w:val="7B83078D1C824F04A76A894F43E676A3"/>
        <w:category>
          <w:name w:val="General"/>
          <w:gallery w:val="placeholder"/>
        </w:category>
        <w:types>
          <w:type w:val="bbPlcHdr"/>
        </w:types>
        <w:behaviors>
          <w:behavior w:val="content"/>
        </w:behaviors>
        <w:guid w:val="{3CAC6D67-8055-4433-9ED0-44A625ED528C}"/>
      </w:docPartPr>
      <w:docPartBody>
        <w:p w:rsidR="00DA7C0E" w:rsidRDefault="00DA5973" w:rsidP="00DA5973">
          <w:pPr>
            <w:pStyle w:val="7B83078D1C824F04A76A894F43E676A3"/>
          </w:pPr>
          <w:r w:rsidRPr="00911A37">
            <w:rPr>
              <w:rStyle w:val="PlaceholderText"/>
            </w:rPr>
            <w:t>Choose an item.</w:t>
          </w:r>
        </w:p>
      </w:docPartBody>
    </w:docPart>
    <w:docPart>
      <w:docPartPr>
        <w:name w:val="4F5B3433B2D0463FBD78A872274E6783"/>
        <w:category>
          <w:name w:val="General"/>
          <w:gallery w:val="placeholder"/>
        </w:category>
        <w:types>
          <w:type w:val="bbPlcHdr"/>
        </w:types>
        <w:behaviors>
          <w:behavior w:val="content"/>
        </w:behaviors>
        <w:guid w:val="{52180AD4-4732-4CF3-9BFC-B8DC17BB8DD9}"/>
      </w:docPartPr>
      <w:docPartBody>
        <w:p w:rsidR="00DA7C0E" w:rsidRDefault="00DA5973" w:rsidP="00DA5973">
          <w:pPr>
            <w:pStyle w:val="4F5B3433B2D0463FBD78A872274E6783"/>
          </w:pPr>
          <w:r w:rsidRPr="00911A37">
            <w:rPr>
              <w:rStyle w:val="PlaceholderText"/>
            </w:rPr>
            <w:t>Choose an item.</w:t>
          </w:r>
        </w:p>
      </w:docPartBody>
    </w:docPart>
    <w:docPart>
      <w:docPartPr>
        <w:name w:val="12E835EA53E642F7BA0949F56B4E10F7"/>
        <w:category>
          <w:name w:val="General"/>
          <w:gallery w:val="placeholder"/>
        </w:category>
        <w:types>
          <w:type w:val="bbPlcHdr"/>
        </w:types>
        <w:behaviors>
          <w:behavior w:val="content"/>
        </w:behaviors>
        <w:guid w:val="{E6423B8B-E79E-4969-BEB7-E262BB9F780A}"/>
      </w:docPartPr>
      <w:docPartBody>
        <w:p w:rsidR="00DA7C0E" w:rsidRDefault="00DA5973" w:rsidP="00DA5973">
          <w:pPr>
            <w:pStyle w:val="12E835EA53E642F7BA0949F56B4E10F7"/>
          </w:pPr>
          <w:r w:rsidRPr="00911A37">
            <w:rPr>
              <w:rStyle w:val="PlaceholderText"/>
            </w:rPr>
            <w:t>Choose an item.</w:t>
          </w:r>
        </w:p>
      </w:docPartBody>
    </w:docPart>
    <w:docPart>
      <w:docPartPr>
        <w:name w:val="D91C746A21D940D09B533A72A057B905"/>
        <w:category>
          <w:name w:val="General"/>
          <w:gallery w:val="placeholder"/>
        </w:category>
        <w:types>
          <w:type w:val="bbPlcHdr"/>
        </w:types>
        <w:behaviors>
          <w:behavior w:val="content"/>
        </w:behaviors>
        <w:guid w:val="{528A83E5-80ED-4BEE-962A-826CCF964661}"/>
      </w:docPartPr>
      <w:docPartBody>
        <w:p w:rsidR="00DA7C0E" w:rsidRDefault="00DA5973" w:rsidP="00DA5973">
          <w:pPr>
            <w:pStyle w:val="D91C746A21D940D09B533A72A057B905"/>
          </w:pPr>
          <w:r w:rsidRPr="00911A37">
            <w:rPr>
              <w:rStyle w:val="PlaceholderText"/>
            </w:rPr>
            <w:t>Choose an item.</w:t>
          </w:r>
        </w:p>
      </w:docPartBody>
    </w:docPart>
    <w:docPart>
      <w:docPartPr>
        <w:name w:val="D7F2B624F046484E8CB8631F304C3DA5"/>
        <w:category>
          <w:name w:val="General"/>
          <w:gallery w:val="placeholder"/>
        </w:category>
        <w:types>
          <w:type w:val="bbPlcHdr"/>
        </w:types>
        <w:behaviors>
          <w:behavior w:val="content"/>
        </w:behaviors>
        <w:guid w:val="{7BD5EBA6-FB14-4C73-BA7F-C16FAE8AA800}"/>
      </w:docPartPr>
      <w:docPartBody>
        <w:p w:rsidR="00DA7C0E" w:rsidRDefault="00DA5973" w:rsidP="00DA5973">
          <w:pPr>
            <w:pStyle w:val="D7F2B624F046484E8CB8631F304C3DA5"/>
          </w:pPr>
          <w:r w:rsidRPr="00911A37">
            <w:rPr>
              <w:rStyle w:val="PlaceholderText"/>
            </w:rPr>
            <w:t>Choose an item.</w:t>
          </w:r>
        </w:p>
      </w:docPartBody>
    </w:docPart>
    <w:docPart>
      <w:docPartPr>
        <w:name w:val="CD4F37333F6242BA80C31A7FD1E0187A"/>
        <w:category>
          <w:name w:val="General"/>
          <w:gallery w:val="placeholder"/>
        </w:category>
        <w:types>
          <w:type w:val="bbPlcHdr"/>
        </w:types>
        <w:behaviors>
          <w:behavior w:val="content"/>
        </w:behaviors>
        <w:guid w:val="{72B226A0-693C-460C-8844-456E1A6F1804}"/>
      </w:docPartPr>
      <w:docPartBody>
        <w:p w:rsidR="00B73CB4" w:rsidRDefault="00332682" w:rsidP="00332682">
          <w:pPr>
            <w:pStyle w:val="CD4F37333F6242BA80C31A7FD1E0187A"/>
          </w:pPr>
          <w:r w:rsidRPr="00911A37">
            <w:rPr>
              <w:rStyle w:val="PlaceholderText"/>
            </w:rPr>
            <w:t>Choose an item.</w:t>
          </w:r>
        </w:p>
      </w:docPartBody>
    </w:docPart>
    <w:docPart>
      <w:docPartPr>
        <w:name w:val="DFDE7119C6674A16B4FE41D692EA6833"/>
        <w:category>
          <w:name w:val="General"/>
          <w:gallery w:val="placeholder"/>
        </w:category>
        <w:types>
          <w:type w:val="bbPlcHdr"/>
        </w:types>
        <w:behaviors>
          <w:behavior w:val="content"/>
        </w:behaviors>
        <w:guid w:val="{5689B07E-E33F-4580-AD3B-198A0A4DFC6A}"/>
      </w:docPartPr>
      <w:docPartBody>
        <w:p w:rsidR="00B73CB4" w:rsidRDefault="00332682" w:rsidP="00332682">
          <w:pPr>
            <w:pStyle w:val="DFDE7119C6674A16B4FE41D692EA6833"/>
          </w:pPr>
          <w:r w:rsidRPr="00911A37">
            <w:rPr>
              <w:rStyle w:val="PlaceholderText"/>
            </w:rPr>
            <w:t>Choose an item.</w:t>
          </w:r>
        </w:p>
      </w:docPartBody>
    </w:docPart>
    <w:docPart>
      <w:docPartPr>
        <w:name w:val="99BAECEF183B4192A3E46B3BF73E0840"/>
        <w:category>
          <w:name w:val="General"/>
          <w:gallery w:val="placeholder"/>
        </w:category>
        <w:types>
          <w:type w:val="bbPlcHdr"/>
        </w:types>
        <w:behaviors>
          <w:behavior w:val="content"/>
        </w:behaviors>
        <w:guid w:val="{7C8EE40A-231C-49FD-8AD7-B3319F526FED}"/>
      </w:docPartPr>
      <w:docPartBody>
        <w:p w:rsidR="00B73CB4" w:rsidRDefault="00B73CB4" w:rsidP="00B73CB4">
          <w:pPr>
            <w:pStyle w:val="99BAECEF183B4192A3E46B3BF73E0840"/>
          </w:pPr>
          <w:r w:rsidRPr="00911A37">
            <w:rPr>
              <w:rStyle w:val="PlaceholderText"/>
            </w:rPr>
            <w:t>Choose an item.</w:t>
          </w:r>
        </w:p>
      </w:docPartBody>
    </w:docPart>
    <w:docPart>
      <w:docPartPr>
        <w:name w:val="8C2F009AC33B4882B92A740DC1873CC8"/>
        <w:category>
          <w:name w:val="General"/>
          <w:gallery w:val="placeholder"/>
        </w:category>
        <w:types>
          <w:type w:val="bbPlcHdr"/>
        </w:types>
        <w:behaviors>
          <w:behavior w:val="content"/>
        </w:behaviors>
        <w:guid w:val="{A79B900C-2D44-4E2E-893D-C9357A202547}"/>
      </w:docPartPr>
      <w:docPartBody>
        <w:p w:rsidR="00B73CB4" w:rsidRDefault="00B73CB4" w:rsidP="00B73CB4">
          <w:pPr>
            <w:pStyle w:val="8C2F009AC33B4882B92A740DC1873CC8"/>
          </w:pPr>
          <w:r w:rsidRPr="00911A37">
            <w:rPr>
              <w:rStyle w:val="PlaceholderText"/>
            </w:rPr>
            <w:t>Choose an item.</w:t>
          </w:r>
        </w:p>
      </w:docPartBody>
    </w:docPart>
    <w:docPart>
      <w:docPartPr>
        <w:name w:val="D8123EAD8C9249E88093B4FED7B7693D"/>
        <w:category>
          <w:name w:val="General"/>
          <w:gallery w:val="placeholder"/>
        </w:category>
        <w:types>
          <w:type w:val="bbPlcHdr"/>
        </w:types>
        <w:behaviors>
          <w:behavior w:val="content"/>
        </w:behaviors>
        <w:guid w:val="{FC817BA9-581C-48B4-8B52-4F415BAFDA37}"/>
      </w:docPartPr>
      <w:docPartBody>
        <w:p w:rsidR="00B73CB4" w:rsidRDefault="00B73CB4" w:rsidP="00B73CB4">
          <w:pPr>
            <w:pStyle w:val="D8123EAD8C9249E88093B4FED7B7693D"/>
          </w:pPr>
          <w:r w:rsidRPr="00911A37">
            <w:rPr>
              <w:rStyle w:val="PlaceholderText"/>
            </w:rPr>
            <w:t>Choose an item.</w:t>
          </w:r>
        </w:p>
      </w:docPartBody>
    </w:docPart>
    <w:docPart>
      <w:docPartPr>
        <w:name w:val="EB1238220826416B84602BC89F41BDCB"/>
        <w:category>
          <w:name w:val="General"/>
          <w:gallery w:val="placeholder"/>
        </w:category>
        <w:types>
          <w:type w:val="bbPlcHdr"/>
        </w:types>
        <w:behaviors>
          <w:behavior w:val="content"/>
        </w:behaviors>
        <w:guid w:val="{830F8C57-8347-4227-B7F8-230850A652D3}"/>
      </w:docPartPr>
      <w:docPartBody>
        <w:p w:rsidR="00856670" w:rsidRDefault="004915B1" w:rsidP="004915B1">
          <w:pPr>
            <w:pStyle w:val="EB1238220826416B84602BC89F41BDCB"/>
          </w:pPr>
          <w:r w:rsidRPr="00911A37">
            <w:rPr>
              <w:rStyle w:val="PlaceholderText"/>
            </w:rPr>
            <w:t>Choose an item.</w:t>
          </w:r>
        </w:p>
      </w:docPartBody>
    </w:docPart>
    <w:docPart>
      <w:docPartPr>
        <w:name w:val="423F4EFAD5EE4CA7ACA1971E1B3D9941"/>
        <w:category>
          <w:name w:val="General"/>
          <w:gallery w:val="placeholder"/>
        </w:category>
        <w:types>
          <w:type w:val="bbPlcHdr"/>
        </w:types>
        <w:behaviors>
          <w:behavior w:val="content"/>
        </w:behaviors>
        <w:guid w:val="{D2ABE9AB-CDDC-4D85-9313-09AAA3611300}"/>
      </w:docPartPr>
      <w:docPartBody>
        <w:p w:rsidR="00856670" w:rsidRDefault="004915B1" w:rsidP="004915B1">
          <w:pPr>
            <w:pStyle w:val="423F4EFAD5EE4CA7ACA1971E1B3D9941"/>
          </w:pPr>
          <w:r w:rsidRPr="00911A37">
            <w:rPr>
              <w:rStyle w:val="PlaceholderText"/>
            </w:rPr>
            <w:t>Choose an item.</w:t>
          </w:r>
        </w:p>
      </w:docPartBody>
    </w:docPart>
    <w:docPart>
      <w:docPartPr>
        <w:name w:val="64C5A77C6D2845F8905F5F339B57D9AD"/>
        <w:category>
          <w:name w:val="General"/>
          <w:gallery w:val="placeholder"/>
        </w:category>
        <w:types>
          <w:type w:val="bbPlcHdr"/>
        </w:types>
        <w:behaviors>
          <w:behavior w:val="content"/>
        </w:behaviors>
        <w:guid w:val="{E8912976-C385-475D-8C69-0B1339743DD2}"/>
      </w:docPartPr>
      <w:docPartBody>
        <w:p w:rsidR="00856670" w:rsidRDefault="004915B1" w:rsidP="004915B1">
          <w:pPr>
            <w:pStyle w:val="64C5A77C6D2845F8905F5F339B57D9AD"/>
          </w:pPr>
          <w:r w:rsidRPr="00911A37">
            <w:rPr>
              <w:rStyle w:val="PlaceholderText"/>
            </w:rPr>
            <w:t>Choose an item.</w:t>
          </w:r>
        </w:p>
      </w:docPartBody>
    </w:docPart>
    <w:docPart>
      <w:docPartPr>
        <w:name w:val="56D467CBDA1A4B0CA4013BFE87B56C5E"/>
        <w:category>
          <w:name w:val="General"/>
          <w:gallery w:val="placeholder"/>
        </w:category>
        <w:types>
          <w:type w:val="bbPlcHdr"/>
        </w:types>
        <w:behaviors>
          <w:behavior w:val="content"/>
        </w:behaviors>
        <w:guid w:val="{8C922E3C-AE6A-4E47-B245-B220ACB1E166}"/>
      </w:docPartPr>
      <w:docPartBody>
        <w:p w:rsidR="00856670" w:rsidRDefault="004915B1" w:rsidP="004915B1">
          <w:pPr>
            <w:pStyle w:val="56D467CBDA1A4B0CA4013BFE87B56C5E"/>
          </w:pPr>
          <w:r w:rsidRPr="00911A37">
            <w:rPr>
              <w:rStyle w:val="PlaceholderText"/>
            </w:rPr>
            <w:t>Choose an item.</w:t>
          </w:r>
        </w:p>
      </w:docPartBody>
    </w:docPart>
    <w:docPart>
      <w:docPartPr>
        <w:name w:val="249241C19D134DCD83D1EAF51602EFE0"/>
        <w:category>
          <w:name w:val="General"/>
          <w:gallery w:val="placeholder"/>
        </w:category>
        <w:types>
          <w:type w:val="bbPlcHdr"/>
        </w:types>
        <w:behaviors>
          <w:behavior w:val="content"/>
        </w:behaviors>
        <w:guid w:val="{3AE6FAC9-678B-4AA1-9026-7AF1FE089DBA}"/>
      </w:docPartPr>
      <w:docPartBody>
        <w:p w:rsidR="00856670" w:rsidRDefault="004915B1" w:rsidP="004915B1">
          <w:pPr>
            <w:pStyle w:val="249241C19D134DCD83D1EAF51602EFE0"/>
          </w:pPr>
          <w:r w:rsidRPr="00911A37">
            <w:rPr>
              <w:rStyle w:val="PlaceholderText"/>
            </w:rPr>
            <w:t>Choose an item.</w:t>
          </w:r>
        </w:p>
      </w:docPartBody>
    </w:docPart>
    <w:docPart>
      <w:docPartPr>
        <w:name w:val="7347E1F81C7D48EDBC37C9C054ED1B40"/>
        <w:category>
          <w:name w:val="General"/>
          <w:gallery w:val="placeholder"/>
        </w:category>
        <w:types>
          <w:type w:val="bbPlcHdr"/>
        </w:types>
        <w:behaviors>
          <w:behavior w:val="content"/>
        </w:behaviors>
        <w:guid w:val="{7834F352-F326-4BBB-A15A-CC16086D8533}"/>
      </w:docPartPr>
      <w:docPartBody>
        <w:p w:rsidR="00856670" w:rsidRDefault="004915B1" w:rsidP="004915B1">
          <w:pPr>
            <w:pStyle w:val="7347E1F81C7D48EDBC37C9C054ED1B40"/>
          </w:pPr>
          <w:r w:rsidRPr="00911A37">
            <w:rPr>
              <w:rStyle w:val="PlaceholderText"/>
            </w:rPr>
            <w:t>Choose an item.</w:t>
          </w:r>
        </w:p>
      </w:docPartBody>
    </w:docPart>
    <w:docPart>
      <w:docPartPr>
        <w:name w:val="FF899F7FD5584E939F086FCC2E45D5D1"/>
        <w:category>
          <w:name w:val="General"/>
          <w:gallery w:val="placeholder"/>
        </w:category>
        <w:types>
          <w:type w:val="bbPlcHdr"/>
        </w:types>
        <w:behaviors>
          <w:behavior w:val="content"/>
        </w:behaviors>
        <w:guid w:val="{3D9D9773-5A9A-4286-8ECD-2A9641BBC0D8}"/>
      </w:docPartPr>
      <w:docPartBody>
        <w:p w:rsidR="00856670" w:rsidRDefault="004915B1" w:rsidP="004915B1">
          <w:pPr>
            <w:pStyle w:val="FF899F7FD5584E939F086FCC2E45D5D1"/>
          </w:pPr>
          <w:r w:rsidRPr="00911A37">
            <w:rPr>
              <w:rStyle w:val="PlaceholderText"/>
            </w:rPr>
            <w:t>Choose an item.</w:t>
          </w:r>
        </w:p>
      </w:docPartBody>
    </w:docPart>
    <w:docPart>
      <w:docPartPr>
        <w:name w:val="645E0A9B5E3549EAAA44E8293081A61F"/>
        <w:category>
          <w:name w:val="General"/>
          <w:gallery w:val="placeholder"/>
        </w:category>
        <w:types>
          <w:type w:val="bbPlcHdr"/>
        </w:types>
        <w:behaviors>
          <w:behavior w:val="content"/>
        </w:behaviors>
        <w:guid w:val="{CE793941-B738-455F-B4F9-033A2592BE29}"/>
      </w:docPartPr>
      <w:docPartBody>
        <w:p w:rsidR="00856670" w:rsidRDefault="004915B1" w:rsidP="004915B1">
          <w:pPr>
            <w:pStyle w:val="645E0A9B5E3549EAAA44E8293081A61F"/>
          </w:pPr>
          <w:r w:rsidRPr="00911A37">
            <w:rPr>
              <w:rStyle w:val="PlaceholderText"/>
            </w:rPr>
            <w:t>Choose an item.</w:t>
          </w:r>
        </w:p>
      </w:docPartBody>
    </w:docPart>
    <w:docPart>
      <w:docPartPr>
        <w:name w:val="A3C838A20A7645A8AB4BE6A7F15622D3"/>
        <w:category>
          <w:name w:val="General"/>
          <w:gallery w:val="placeholder"/>
        </w:category>
        <w:types>
          <w:type w:val="bbPlcHdr"/>
        </w:types>
        <w:behaviors>
          <w:behavior w:val="content"/>
        </w:behaviors>
        <w:guid w:val="{95B29759-695F-4DE8-9C5A-CDEFEBD0DAE5}"/>
      </w:docPartPr>
      <w:docPartBody>
        <w:p w:rsidR="00E0383F" w:rsidRDefault="00856670" w:rsidP="00856670">
          <w:pPr>
            <w:pStyle w:val="A3C838A20A7645A8AB4BE6A7F15622D3"/>
          </w:pPr>
          <w:r w:rsidRPr="00911A37">
            <w:rPr>
              <w:rStyle w:val="PlaceholderText"/>
            </w:rPr>
            <w:t>Choose an item.</w:t>
          </w:r>
        </w:p>
      </w:docPartBody>
    </w:docPart>
    <w:docPart>
      <w:docPartPr>
        <w:name w:val="73A45376FE0D44F4A6AC75A22CED31D6"/>
        <w:category>
          <w:name w:val="General"/>
          <w:gallery w:val="placeholder"/>
        </w:category>
        <w:types>
          <w:type w:val="bbPlcHdr"/>
        </w:types>
        <w:behaviors>
          <w:behavior w:val="content"/>
        </w:behaviors>
        <w:guid w:val="{30E49CAF-8C8F-4226-A21F-C56DD0552680}"/>
      </w:docPartPr>
      <w:docPartBody>
        <w:p w:rsidR="00FF6ED8" w:rsidRDefault="00A84BDC" w:rsidP="00A84BDC">
          <w:pPr>
            <w:pStyle w:val="73A45376FE0D44F4A6AC75A22CED31D6"/>
          </w:pPr>
          <w:r w:rsidRPr="00911A3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aunPenh">
    <w:charset w:val="00"/>
    <w:family w:val="auto"/>
    <w:pitch w:val="variable"/>
    <w:sig w:usb0="80000003" w:usb1="00000000" w:usb2="00010000" w:usb3="00000000" w:csb0="00000001" w:csb1="00000000"/>
  </w:font>
  <w:font w:name="Larsseit">
    <w:altName w:val="Times New Roman"/>
    <w:charset w:val="00"/>
    <w:family w:val="auto"/>
    <w:pitch w:val="variable"/>
    <w:sig w:usb0="A00000AF" w:usb1="5000204B" w:usb2="00000000" w:usb3="00000000" w:csb0="00000093"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007"/>
    <w:rsid w:val="00054F15"/>
    <w:rsid w:val="000673D9"/>
    <w:rsid w:val="0008044B"/>
    <w:rsid w:val="000E0382"/>
    <w:rsid w:val="001003EB"/>
    <w:rsid w:val="001246A3"/>
    <w:rsid w:val="001624DD"/>
    <w:rsid w:val="00182887"/>
    <w:rsid w:val="001B20B4"/>
    <w:rsid w:val="00202496"/>
    <w:rsid w:val="002550A3"/>
    <w:rsid w:val="00260B68"/>
    <w:rsid w:val="002A7AF4"/>
    <w:rsid w:val="002D675D"/>
    <w:rsid w:val="002D6B08"/>
    <w:rsid w:val="00332682"/>
    <w:rsid w:val="0035646F"/>
    <w:rsid w:val="003D14F5"/>
    <w:rsid w:val="004915B1"/>
    <w:rsid w:val="00525C8E"/>
    <w:rsid w:val="00592A1F"/>
    <w:rsid w:val="005A18A8"/>
    <w:rsid w:val="006423C6"/>
    <w:rsid w:val="00643AF6"/>
    <w:rsid w:val="006D2DFC"/>
    <w:rsid w:val="00762CCF"/>
    <w:rsid w:val="00827021"/>
    <w:rsid w:val="00856670"/>
    <w:rsid w:val="00872122"/>
    <w:rsid w:val="008A5484"/>
    <w:rsid w:val="00903ACE"/>
    <w:rsid w:val="00914007"/>
    <w:rsid w:val="00974C00"/>
    <w:rsid w:val="00A84BDC"/>
    <w:rsid w:val="00AD0952"/>
    <w:rsid w:val="00AD1912"/>
    <w:rsid w:val="00AF426F"/>
    <w:rsid w:val="00B24CAB"/>
    <w:rsid w:val="00B73CB4"/>
    <w:rsid w:val="00BA791C"/>
    <w:rsid w:val="00BB24F5"/>
    <w:rsid w:val="00BE165D"/>
    <w:rsid w:val="00C01572"/>
    <w:rsid w:val="00C30FE2"/>
    <w:rsid w:val="00C645E3"/>
    <w:rsid w:val="00CF7837"/>
    <w:rsid w:val="00D078FA"/>
    <w:rsid w:val="00DA5973"/>
    <w:rsid w:val="00DA7C0E"/>
    <w:rsid w:val="00DB078A"/>
    <w:rsid w:val="00DC3DE2"/>
    <w:rsid w:val="00DF581B"/>
    <w:rsid w:val="00E0383F"/>
    <w:rsid w:val="00E14AEC"/>
    <w:rsid w:val="00E7562C"/>
    <w:rsid w:val="00EC13E2"/>
    <w:rsid w:val="00F2610B"/>
    <w:rsid w:val="00F34B9E"/>
    <w:rsid w:val="00F413F2"/>
    <w:rsid w:val="00F5478D"/>
    <w:rsid w:val="00FB4280"/>
    <w:rsid w:val="00FF6ED8"/>
  </w:rsids>
  <m:mathPr>
    <m:mathFont m:val="Cambria Math"/>
    <m:brkBin m:val="before"/>
    <m:brkBinSub m:val="--"/>
    <m:smallFrac m:val="0"/>
    <m:dispDef/>
    <m:lMargin m:val="0"/>
    <m:rMargin m:val="0"/>
    <m:defJc m:val="centerGroup"/>
    <m:wrapIndent m:val="1440"/>
    <m:intLim m:val="subSup"/>
    <m:naryLim m:val="undOvr"/>
  </m:mathPr>
  <w:themeFontLang w:val="en-CA" w:bidi="km-K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2496"/>
  </w:style>
  <w:style w:type="paragraph" w:customStyle="1" w:styleId="B02B759952BC4B108D51D5E2156A0970">
    <w:name w:val="B02B759952BC4B108D51D5E2156A0970"/>
    <w:rsid w:val="00914007"/>
  </w:style>
  <w:style w:type="paragraph" w:customStyle="1" w:styleId="F68C608E3EBD4776AAED400AB4CA2274">
    <w:name w:val="F68C608E3EBD4776AAED400AB4CA2274"/>
    <w:rsid w:val="00914007"/>
  </w:style>
  <w:style w:type="paragraph" w:customStyle="1" w:styleId="FF6302B826044C419ABEB6CAED6E4E32">
    <w:name w:val="FF6302B826044C419ABEB6CAED6E4E32"/>
    <w:rsid w:val="00914007"/>
  </w:style>
  <w:style w:type="paragraph" w:customStyle="1" w:styleId="690AF748356B441CACF04FDD03BDE3DB">
    <w:name w:val="690AF748356B441CACF04FDD03BDE3DB"/>
    <w:rsid w:val="00914007"/>
  </w:style>
  <w:style w:type="paragraph" w:customStyle="1" w:styleId="18FE7237CA1247C4A4FB426DEF57A40D">
    <w:name w:val="18FE7237CA1247C4A4FB426DEF57A40D"/>
    <w:rsid w:val="00914007"/>
  </w:style>
  <w:style w:type="paragraph" w:customStyle="1" w:styleId="C25D1F749C8548B8A21F0289870094AE">
    <w:name w:val="C25D1F749C8548B8A21F0289870094AE"/>
    <w:rsid w:val="00914007"/>
  </w:style>
  <w:style w:type="paragraph" w:customStyle="1" w:styleId="549304CF9D9447B98D5A9A1D1EEB04D0">
    <w:name w:val="549304CF9D9447B98D5A9A1D1EEB04D0"/>
    <w:rsid w:val="00914007"/>
  </w:style>
  <w:style w:type="paragraph" w:customStyle="1" w:styleId="FBC64548EE0C4F1490E1C7C12477B9DD">
    <w:name w:val="FBC64548EE0C4F1490E1C7C12477B9DD"/>
    <w:rsid w:val="00914007"/>
  </w:style>
  <w:style w:type="paragraph" w:customStyle="1" w:styleId="401C912D531E4AC3B7DE532D5702D43D">
    <w:name w:val="401C912D531E4AC3B7DE532D5702D43D"/>
    <w:rsid w:val="00974C00"/>
  </w:style>
  <w:style w:type="paragraph" w:customStyle="1" w:styleId="893604793E764DDA938BA1E2EADD83C8">
    <w:name w:val="893604793E764DDA938BA1E2EADD83C8"/>
    <w:rsid w:val="00F34B9E"/>
  </w:style>
  <w:style w:type="paragraph" w:customStyle="1" w:styleId="2AFABAD5094D4524B3245D6BB1F668F0">
    <w:name w:val="2AFABAD5094D4524B3245D6BB1F668F0"/>
    <w:rsid w:val="00F413F2"/>
  </w:style>
  <w:style w:type="paragraph" w:customStyle="1" w:styleId="D56E17D9258F484592F3FB1816DFCBD3">
    <w:name w:val="D56E17D9258F484592F3FB1816DFCBD3"/>
    <w:rsid w:val="00F413F2"/>
  </w:style>
  <w:style w:type="paragraph" w:customStyle="1" w:styleId="81E942221D874E37B6E1375C14B9D1B7">
    <w:name w:val="81E942221D874E37B6E1375C14B9D1B7"/>
    <w:rsid w:val="00F413F2"/>
  </w:style>
  <w:style w:type="paragraph" w:customStyle="1" w:styleId="F2EFFF0C0FED4EB4920266FB72B74D47">
    <w:name w:val="F2EFFF0C0FED4EB4920266FB72B74D47"/>
    <w:rsid w:val="00F413F2"/>
  </w:style>
  <w:style w:type="paragraph" w:customStyle="1" w:styleId="C7FD64D4BD7E4D0C8EF09A87AC899656">
    <w:name w:val="C7FD64D4BD7E4D0C8EF09A87AC899656"/>
    <w:rsid w:val="00F413F2"/>
  </w:style>
  <w:style w:type="paragraph" w:customStyle="1" w:styleId="E121C6F0BC564189AC07356394793413">
    <w:name w:val="E121C6F0BC564189AC07356394793413"/>
    <w:rsid w:val="00F413F2"/>
  </w:style>
  <w:style w:type="paragraph" w:customStyle="1" w:styleId="91C229A35B684002B75A26F6D43BCD0A">
    <w:name w:val="91C229A35B684002B75A26F6D43BCD0A"/>
    <w:rsid w:val="00F413F2"/>
  </w:style>
  <w:style w:type="paragraph" w:customStyle="1" w:styleId="3030F67A72724F8DA5406F902C6FD143">
    <w:name w:val="3030F67A72724F8DA5406F902C6FD143"/>
    <w:rsid w:val="00F413F2"/>
  </w:style>
  <w:style w:type="paragraph" w:customStyle="1" w:styleId="05C5B09CE2E64F549258DEB9A43F844D">
    <w:name w:val="05C5B09CE2E64F549258DEB9A43F844D"/>
    <w:rsid w:val="00F2610B"/>
  </w:style>
  <w:style w:type="paragraph" w:customStyle="1" w:styleId="D5477A0AF2BA4B30AF67909AF5FF8DAF">
    <w:name w:val="D5477A0AF2BA4B30AF67909AF5FF8DAF"/>
    <w:rsid w:val="00F2610B"/>
  </w:style>
  <w:style w:type="paragraph" w:customStyle="1" w:styleId="21EC8D6742AC43C28003C09F202B545A">
    <w:name w:val="21EC8D6742AC43C28003C09F202B545A"/>
    <w:rsid w:val="00F2610B"/>
  </w:style>
  <w:style w:type="paragraph" w:customStyle="1" w:styleId="F879827083B84BDE996E4172E447D524">
    <w:name w:val="F879827083B84BDE996E4172E447D524"/>
    <w:rsid w:val="00F2610B"/>
  </w:style>
  <w:style w:type="paragraph" w:customStyle="1" w:styleId="6AF53C0B51EA4E848909C1625EA1A506">
    <w:name w:val="6AF53C0B51EA4E848909C1625EA1A506"/>
    <w:rsid w:val="00CF7837"/>
  </w:style>
  <w:style w:type="paragraph" w:customStyle="1" w:styleId="7139921C51534280AE4FAE2E84376A24">
    <w:name w:val="7139921C51534280AE4FAE2E84376A24"/>
    <w:rsid w:val="00CF7837"/>
  </w:style>
  <w:style w:type="paragraph" w:customStyle="1" w:styleId="C84066E3C4314CBDB4DC1B6DF87E3992">
    <w:name w:val="C84066E3C4314CBDB4DC1B6DF87E3992"/>
    <w:rsid w:val="00CF7837"/>
  </w:style>
  <w:style w:type="paragraph" w:customStyle="1" w:styleId="3C455E14F2AB4F7CA2F4889D1723C0D6">
    <w:name w:val="3C455E14F2AB4F7CA2F4889D1723C0D6"/>
    <w:rsid w:val="00260B68"/>
    <w:rPr>
      <w:lang w:val="fr-CA" w:eastAsia="fr-CA"/>
    </w:rPr>
  </w:style>
  <w:style w:type="paragraph" w:customStyle="1" w:styleId="5C2AAE14ADFF4C4F9BBBF52DBF7DCC52">
    <w:name w:val="5C2AAE14ADFF4C4F9BBBF52DBF7DCC52"/>
    <w:rsid w:val="00260B68"/>
    <w:rPr>
      <w:lang w:val="fr-CA" w:eastAsia="fr-CA"/>
    </w:rPr>
  </w:style>
  <w:style w:type="paragraph" w:customStyle="1" w:styleId="818E4AA2ED04418F9C87A7E21EFC17B2">
    <w:name w:val="818E4AA2ED04418F9C87A7E21EFC17B2"/>
    <w:rsid w:val="00260B68"/>
    <w:rPr>
      <w:lang w:val="fr-CA" w:eastAsia="fr-CA"/>
    </w:rPr>
  </w:style>
  <w:style w:type="paragraph" w:customStyle="1" w:styleId="7BA33F70AD72445AAF8FED1C0A8C0467">
    <w:name w:val="7BA33F70AD72445AAF8FED1C0A8C0467"/>
    <w:rsid w:val="00260B68"/>
    <w:rPr>
      <w:lang w:val="fr-CA" w:eastAsia="fr-CA"/>
    </w:rPr>
  </w:style>
  <w:style w:type="paragraph" w:customStyle="1" w:styleId="54163D0215A040CB9E99EA2C8ED6DCF3">
    <w:name w:val="54163D0215A040CB9E99EA2C8ED6DCF3"/>
    <w:rsid w:val="00260B68"/>
    <w:rPr>
      <w:lang w:val="fr-CA" w:eastAsia="fr-CA"/>
    </w:rPr>
  </w:style>
  <w:style w:type="paragraph" w:customStyle="1" w:styleId="0B90E354AD0D4EF5B8A4DE5614F274E7">
    <w:name w:val="0B90E354AD0D4EF5B8A4DE5614F274E7"/>
    <w:rsid w:val="00260B68"/>
    <w:rPr>
      <w:lang w:val="fr-CA" w:eastAsia="fr-CA"/>
    </w:rPr>
  </w:style>
  <w:style w:type="paragraph" w:customStyle="1" w:styleId="0DED4CAA6AF34B2684F8CEECED8C8279">
    <w:name w:val="0DED4CAA6AF34B2684F8CEECED8C8279"/>
    <w:rsid w:val="00260B68"/>
    <w:rPr>
      <w:lang w:val="fr-CA" w:eastAsia="fr-CA"/>
    </w:rPr>
  </w:style>
  <w:style w:type="paragraph" w:customStyle="1" w:styleId="A68184DD588C404D978CC2949F1F46E3">
    <w:name w:val="A68184DD588C404D978CC2949F1F46E3"/>
    <w:rsid w:val="00260B68"/>
    <w:rPr>
      <w:lang w:val="fr-CA" w:eastAsia="fr-CA"/>
    </w:rPr>
  </w:style>
  <w:style w:type="paragraph" w:customStyle="1" w:styleId="98A5F651720A4044BA9FE71D9CF98128">
    <w:name w:val="98A5F651720A4044BA9FE71D9CF98128"/>
    <w:rsid w:val="00260B68"/>
    <w:rPr>
      <w:lang w:val="fr-CA" w:eastAsia="fr-CA"/>
    </w:rPr>
  </w:style>
  <w:style w:type="paragraph" w:customStyle="1" w:styleId="69D954A1346B437B97B79947C21C6E54">
    <w:name w:val="69D954A1346B437B97B79947C21C6E54"/>
    <w:rsid w:val="00260B68"/>
    <w:rPr>
      <w:lang w:val="fr-CA" w:eastAsia="fr-CA"/>
    </w:rPr>
  </w:style>
  <w:style w:type="paragraph" w:customStyle="1" w:styleId="875E2EE8C04A4F60B273FD193CC217B0">
    <w:name w:val="875E2EE8C04A4F60B273FD193CC217B0"/>
    <w:rsid w:val="00260B68"/>
    <w:rPr>
      <w:lang w:val="fr-CA" w:eastAsia="fr-CA"/>
    </w:rPr>
  </w:style>
  <w:style w:type="paragraph" w:customStyle="1" w:styleId="E51FEE03B3DD48A4B536AFDE039A2D27">
    <w:name w:val="E51FEE03B3DD48A4B536AFDE039A2D27"/>
    <w:rsid w:val="00260B68"/>
    <w:rPr>
      <w:lang w:val="fr-CA" w:eastAsia="fr-CA"/>
    </w:rPr>
  </w:style>
  <w:style w:type="paragraph" w:customStyle="1" w:styleId="122CB3C044DC42E882B758E37A32E6AD">
    <w:name w:val="122CB3C044DC42E882B758E37A32E6AD"/>
    <w:rsid w:val="00260B68"/>
    <w:rPr>
      <w:lang w:val="fr-CA" w:eastAsia="fr-CA"/>
    </w:rPr>
  </w:style>
  <w:style w:type="paragraph" w:customStyle="1" w:styleId="56E6F62D938F48AA9C7AED60B041219A">
    <w:name w:val="56E6F62D938F48AA9C7AED60B041219A"/>
    <w:rsid w:val="00260B68"/>
    <w:rPr>
      <w:lang w:val="fr-CA" w:eastAsia="fr-CA"/>
    </w:rPr>
  </w:style>
  <w:style w:type="paragraph" w:customStyle="1" w:styleId="16EDD7AF71E74B8E8C023F7EF9A951FC">
    <w:name w:val="16EDD7AF71E74B8E8C023F7EF9A951FC"/>
    <w:rsid w:val="00260B68"/>
    <w:rPr>
      <w:lang w:val="fr-CA" w:eastAsia="fr-CA"/>
    </w:rPr>
  </w:style>
  <w:style w:type="paragraph" w:customStyle="1" w:styleId="A20D1CBD73714865B0D9FF28778D5B69">
    <w:name w:val="A20D1CBD73714865B0D9FF28778D5B69"/>
    <w:rsid w:val="00260B68"/>
    <w:rPr>
      <w:lang w:val="fr-CA" w:eastAsia="fr-CA"/>
    </w:rPr>
  </w:style>
  <w:style w:type="paragraph" w:customStyle="1" w:styleId="A6450E7FFD024C59A83543D263106B31">
    <w:name w:val="A6450E7FFD024C59A83543D263106B31"/>
    <w:rsid w:val="00260B68"/>
    <w:rPr>
      <w:lang w:val="fr-CA" w:eastAsia="fr-CA"/>
    </w:rPr>
  </w:style>
  <w:style w:type="paragraph" w:customStyle="1" w:styleId="5A43FB1DE2D345ABAC05DB335544EEFC">
    <w:name w:val="5A43FB1DE2D345ABAC05DB335544EEFC"/>
    <w:rsid w:val="00260B68"/>
    <w:rPr>
      <w:lang w:val="fr-CA" w:eastAsia="fr-CA"/>
    </w:rPr>
  </w:style>
  <w:style w:type="paragraph" w:customStyle="1" w:styleId="15014522FFEA41EAB95907685C4C6FBC">
    <w:name w:val="15014522FFEA41EAB95907685C4C6FBC"/>
    <w:rsid w:val="00260B68"/>
    <w:rPr>
      <w:lang w:val="fr-CA" w:eastAsia="fr-CA"/>
    </w:rPr>
  </w:style>
  <w:style w:type="paragraph" w:customStyle="1" w:styleId="2DDC866EB0A84A33BAE291BF4ABC6915">
    <w:name w:val="2DDC866EB0A84A33BAE291BF4ABC6915"/>
    <w:rsid w:val="00260B68"/>
    <w:rPr>
      <w:lang w:val="fr-CA" w:eastAsia="fr-CA"/>
    </w:rPr>
  </w:style>
  <w:style w:type="paragraph" w:customStyle="1" w:styleId="E6A7188951A94252988476715CA576A4">
    <w:name w:val="E6A7188951A94252988476715CA576A4"/>
    <w:rsid w:val="00260B68"/>
    <w:rPr>
      <w:lang w:val="fr-CA" w:eastAsia="fr-CA"/>
    </w:rPr>
  </w:style>
  <w:style w:type="paragraph" w:customStyle="1" w:styleId="6412F0D8BBE34BB79E050418027B704C">
    <w:name w:val="6412F0D8BBE34BB79E050418027B704C"/>
    <w:rsid w:val="00260B68"/>
    <w:rPr>
      <w:lang w:val="fr-CA" w:eastAsia="fr-CA"/>
    </w:rPr>
  </w:style>
  <w:style w:type="paragraph" w:customStyle="1" w:styleId="997509351B3049BD9A405C4EB4046F2C">
    <w:name w:val="997509351B3049BD9A405C4EB4046F2C"/>
    <w:rsid w:val="00260B68"/>
    <w:rPr>
      <w:lang w:val="fr-CA" w:eastAsia="fr-CA"/>
    </w:rPr>
  </w:style>
  <w:style w:type="paragraph" w:customStyle="1" w:styleId="3780AF45BEB84AF58EBD62D820DBA93D">
    <w:name w:val="3780AF45BEB84AF58EBD62D820DBA93D"/>
    <w:rsid w:val="00260B68"/>
    <w:rPr>
      <w:lang w:val="fr-CA" w:eastAsia="fr-CA"/>
    </w:rPr>
  </w:style>
  <w:style w:type="paragraph" w:customStyle="1" w:styleId="7CC4A52DB215478DB2D7D09B02A40D65">
    <w:name w:val="7CC4A52DB215478DB2D7D09B02A40D65"/>
    <w:rsid w:val="00260B68"/>
    <w:rPr>
      <w:lang w:val="fr-CA" w:eastAsia="fr-CA"/>
    </w:rPr>
  </w:style>
  <w:style w:type="paragraph" w:customStyle="1" w:styleId="0EE97D059AB74CCE88984A861EAD2425">
    <w:name w:val="0EE97D059AB74CCE88984A861EAD2425"/>
    <w:rsid w:val="00260B68"/>
    <w:rPr>
      <w:lang w:val="fr-CA" w:eastAsia="fr-CA"/>
    </w:rPr>
  </w:style>
  <w:style w:type="paragraph" w:customStyle="1" w:styleId="26E9A2D4DCD74349A9CEDF49D12F360F">
    <w:name w:val="26E9A2D4DCD74349A9CEDF49D12F360F"/>
    <w:rsid w:val="00260B68"/>
    <w:rPr>
      <w:lang w:val="fr-CA" w:eastAsia="fr-CA"/>
    </w:rPr>
  </w:style>
  <w:style w:type="paragraph" w:customStyle="1" w:styleId="B2CDC29B66424AB58199544CE7EB3781">
    <w:name w:val="B2CDC29B66424AB58199544CE7EB3781"/>
    <w:rsid w:val="00260B68"/>
    <w:rPr>
      <w:lang w:val="fr-CA" w:eastAsia="fr-CA"/>
    </w:rPr>
  </w:style>
  <w:style w:type="paragraph" w:customStyle="1" w:styleId="36AAB91E50534F22B48CD4E074F2EC5D">
    <w:name w:val="36AAB91E50534F22B48CD4E074F2EC5D"/>
    <w:rsid w:val="00260B68"/>
    <w:rPr>
      <w:lang w:val="fr-CA" w:eastAsia="fr-CA"/>
    </w:rPr>
  </w:style>
  <w:style w:type="paragraph" w:customStyle="1" w:styleId="A0CB8BA56FA2469D992B6809E30B6091">
    <w:name w:val="A0CB8BA56FA2469D992B6809E30B6091"/>
    <w:rsid w:val="00260B68"/>
    <w:rPr>
      <w:lang w:val="fr-CA" w:eastAsia="fr-CA"/>
    </w:rPr>
  </w:style>
  <w:style w:type="paragraph" w:customStyle="1" w:styleId="738924FAFC164C5BAA851366FF070B04">
    <w:name w:val="738924FAFC164C5BAA851366FF070B04"/>
    <w:rsid w:val="00260B68"/>
    <w:rPr>
      <w:lang w:val="fr-CA" w:eastAsia="fr-CA"/>
    </w:rPr>
  </w:style>
  <w:style w:type="paragraph" w:customStyle="1" w:styleId="64ED2C16382B41E5AEDEF175A25AD0E6">
    <w:name w:val="64ED2C16382B41E5AEDEF175A25AD0E6"/>
    <w:rsid w:val="00260B68"/>
    <w:rPr>
      <w:lang w:val="fr-CA" w:eastAsia="fr-CA"/>
    </w:rPr>
  </w:style>
  <w:style w:type="paragraph" w:customStyle="1" w:styleId="28D4686F41E3413A8C856DD3E528EB5F">
    <w:name w:val="28D4686F41E3413A8C856DD3E528EB5F"/>
    <w:rsid w:val="00260B68"/>
    <w:rPr>
      <w:lang w:val="fr-CA" w:eastAsia="fr-CA"/>
    </w:rPr>
  </w:style>
  <w:style w:type="paragraph" w:customStyle="1" w:styleId="484A9D188F744EACA4A191C2AEB9D2D1">
    <w:name w:val="484A9D188F744EACA4A191C2AEB9D2D1"/>
    <w:rsid w:val="00260B68"/>
    <w:rPr>
      <w:lang w:val="fr-CA" w:eastAsia="fr-CA"/>
    </w:rPr>
  </w:style>
  <w:style w:type="paragraph" w:customStyle="1" w:styleId="BCE8AE5A79B34C3AA752D70FD7EB7CE2">
    <w:name w:val="BCE8AE5A79B34C3AA752D70FD7EB7CE2"/>
    <w:rsid w:val="00260B68"/>
    <w:rPr>
      <w:lang w:val="fr-CA" w:eastAsia="fr-CA"/>
    </w:rPr>
  </w:style>
  <w:style w:type="paragraph" w:customStyle="1" w:styleId="91820CDF879E4FBDB317053EA00755EA">
    <w:name w:val="91820CDF879E4FBDB317053EA00755EA"/>
    <w:rsid w:val="00260B68"/>
    <w:rPr>
      <w:lang w:val="fr-CA" w:eastAsia="fr-CA"/>
    </w:rPr>
  </w:style>
  <w:style w:type="paragraph" w:customStyle="1" w:styleId="9437088A6214465991FAF0CCF5BB1509">
    <w:name w:val="9437088A6214465991FAF0CCF5BB1509"/>
    <w:rsid w:val="00260B68"/>
    <w:rPr>
      <w:lang w:val="fr-CA" w:eastAsia="fr-CA"/>
    </w:rPr>
  </w:style>
  <w:style w:type="paragraph" w:customStyle="1" w:styleId="BDFAAC2632E84475A6016F2D7E7168B5">
    <w:name w:val="BDFAAC2632E84475A6016F2D7E7168B5"/>
    <w:rsid w:val="00260B68"/>
    <w:rPr>
      <w:lang w:val="fr-CA" w:eastAsia="fr-CA"/>
    </w:rPr>
  </w:style>
  <w:style w:type="paragraph" w:customStyle="1" w:styleId="999F4D123C964D34A9FADE6C5E3A919B">
    <w:name w:val="999F4D123C964D34A9FADE6C5E3A919B"/>
    <w:rsid w:val="00260B68"/>
    <w:rPr>
      <w:lang w:val="fr-CA" w:eastAsia="fr-CA"/>
    </w:rPr>
  </w:style>
  <w:style w:type="paragraph" w:customStyle="1" w:styleId="58349DEDF93E4BBE814B69F65934355A">
    <w:name w:val="58349DEDF93E4BBE814B69F65934355A"/>
    <w:rsid w:val="00260B68"/>
    <w:rPr>
      <w:lang w:val="fr-CA" w:eastAsia="fr-CA"/>
    </w:rPr>
  </w:style>
  <w:style w:type="paragraph" w:customStyle="1" w:styleId="71212EBB265349DC9C05F596DB991DF6">
    <w:name w:val="71212EBB265349DC9C05F596DB991DF6"/>
    <w:rsid w:val="00C01572"/>
    <w:rPr>
      <w:lang w:val="en-US" w:eastAsia="en-US"/>
    </w:rPr>
  </w:style>
  <w:style w:type="paragraph" w:customStyle="1" w:styleId="7CE059855AE244AF9F42577974F86035">
    <w:name w:val="7CE059855AE244AF9F42577974F86035"/>
    <w:rsid w:val="00C01572"/>
    <w:rPr>
      <w:lang w:val="en-US" w:eastAsia="en-US"/>
    </w:rPr>
  </w:style>
  <w:style w:type="paragraph" w:customStyle="1" w:styleId="09A9A0BD07074AC3B27CC3B1EB52E29E">
    <w:name w:val="09A9A0BD07074AC3B27CC3B1EB52E29E"/>
    <w:rsid w:val="00C01572"/>
    <w:rPr>
      <w:lang w:val="en-US" w:eastAsia="en-US"/>
    </w:rPr>
  </w:style>
  <w:style w:type="paragraph" w:customStyle="1" w:styleId="67D9FF71BA744B21B3E8C0CFF4D88717">
    <w:name w:val="67D9FF71BA744B21B3E8C0CFF4D88717"/>
    <w:rsid w:val="00C01572"/>
    <w:rPr>
      <w:lang w:val="en-US" w:eastAsia="en-US"/>
    </w:rPr>
  </w:style>
  <w:style w:type="paragraph" w:customStyle="1" w:styleId="C0C7F055FEC942A8B8FD2BEE2ECD0AD9">
    <w:name w:val="C0C7F055FEC942A8B8FD2BEE2ECD0AD9"/>
    <w:rsid w:val="00C01572"/>
    <w:rPr>
      <w:lang w:val="en-US" w:eastAsia="en-US"/>
    </w:rPr>
  </w:style>
  <w:style w:type="paragraph" w:customStyle="1" w:styleId="1EEC16857C0B4DBBAB78CFC59B05D983">
    <w:name w:val="1EEC16857C0B4DBBAB78CFC59B05D983"/>
    <w:rsid w:val="00C01572"/>
    <w:rPr>
      <w:lang w:val="en-US" w:eastAsia="en-US"/>
    </w:rPr>
  </w:style>
  <w:style w:type="paragraph" w:customStyle="1" w:styleId="A71009F6C0A245488F476F0A79F80674">
    <w:name w:val="A71009F6C0A245488F476F0A79F80674"/>
    <w:rsid w:val="00C01572"/>
    <w:rPr>
      <w:lang w:val="en-US" w:eastAsia="en-US"/>
    </w:rPr>
  </w:style>
  <w:style w:type="paragraph" w:customStyle="1" w:styleId="73213E94BAF848E6A6542A9323E51627">
    <w:name w:val="73213E94BAF848E6A6542A9323E51627"/>
    <w:rsid w:val="00C01572"/>
    <w:rPr>
      <w:lang w:val="en-US" w:eastAsia="en-US"/>
    </w:rPr>
  </w:style>
  <w:style w:type="paragraph" w:customStyle="1" w:styleId="35814598B9194576A5DA12674D63BD8E">
    <w:name w:val="35814598B9194576A5DA12674D63BD8E"/>
    <w:rsid w:val="00C01572"/>
    <w:rPr>
      <w:lang w:val="en-US" w:eastAsia="en-US"/>
    </w:rPr>
  </w:style>
  <w:style w:type="paragraph" w:customStyle="1" w:styleId="C4C42B84F81442E69DE1EA04AE4B6613">
    <w:name w:val="C4C42B84F81442E69DE1EA04AE4B6613"/>
    <w:rsid w:val="00C01572"/>
    <w:rPr>
      <w:lang w:val="en-US" w:eastAsia="en-US"/>
    </w:rPr>
  </w:style>
  <w:style w:type="paragraph" w:customStyle="1" w:styleId="F4EC989B49154454B16ECFF7E46DAD59">
    <w:name w:val="F4EC989B49154454B16ECFF7E46DAD59"/>
    <w:rsid w:val="00C01572"/>
    <w:rPr>
      <w:lang w:val="en-US" w:eastAsia="en-US"/>
    </w:rPr>
  </w:style>
  <w:style w:type="paragraph" w:customStyle="1" w:styleId="A6E8A7DC57514FB990F9D69A3FD9C66C">
    <w:name w:val="A6E8A7DC57514FB990F9D69A3FD9C66C"/>
    <w:rsid w:val="008A5484"/>
    <w:rPr>
      <w:lang w:val="fr-CA" w:eastAsia="fr-CA"/>
    </w:rPr>
  </w:style>
  <w:style w:type="paragraph" w:customStyle="1" w:styleId="EC17C8B115BC46159B4084531439378D">
    <w:name w:val="EC17C8B115BC46159B4084531439378D"/>
    <w:rsid w:val="008A5484"/>
    <w:rPr>
      <w:lang w:val="fr-CA" w:eastAsia="fr-CA"/>
    </w:rPr>
  </w:style>
  <w:style w:type="paragraph" w:customStyle="1" w:styleId="082D92D0CD90480F8768118CDF582CD4">
    <w:name w:val="082D92D0CD90480F8768118CDF582CD4"/>
    <w:rsid w:val="008A5484"/>
    <w:rPr>
      <w:lang w:val="fr-CA" w:eastAsia="fr-CA"/>
    </w:rPr>
  </w:style>
  <w:style w:type="paragraph" w:customStyle="1" w:styleId="F88ED0DB6423460F84F0811A0A409B91">
    <w:name w:val="F88ED0DB6423460F84F0811A0A409B91"/>
    <w:rsid w:val="008A5484"/>
    <w:rPr>
      <w:lang w:val="fr-CA" w:eastAsia="fr-CA"/>
    </w:rPr>
  </w:style>
  <w:style w:type="paragraph" w:customStyle="1" w:styleId="A54926FE5291401BAC5646592CAFB393">
    <w:name w:val="A54926FE5291401BAC5646592CAFB393"/>
    <w:rsid w:val="008A5484"/>
    <w:rPr>
      <w:lang w:val="fr-CA" w:eastAsia="fr-CA"/>
    </w:rPr>
  </w:style>
  <w:style w:type="paragraph" w:customStyle="1" w:styleId="88ECF6B10F4A4085AFABD15F371AD7A4">
    <w:name w:val="88ECF6B10F4A4085AFABD15F371AD7A4"/>
    <w:rsid w:val="008A5484"/>
    <w:rPr>
      <w:lang w:val="fr-CA" w:eastAsia="fr-CA"/>
    </w:rPr>
  </w:style>
  <w:style w:type="paragraph" w:customStyle="1" w:styleId="3945EC5670B84A56961B79E873DA84AE">
    <w:name w:val="3945EC5670B84A56961B79E873DA84AE"/>
    <w:rsid w:val="008A5484"/>
    <w:rPr>
      <w:lang w:val="fr-CA" w:eastAsia="fr-CA"/>
    </w:rPr>
  </w:style>
  <w:style w:type="paragraph" w:customStyle="1" w:styleId="A705731FA6274050958F57381F1ECB8A">
    <w:name w:val="A705731FA6274050958F57381F1ECB8A"/>
    <w:rsid w:val="008A5484"/>
    <w:rPr>
      <w:lang w:val="fr-CA" w:eastAsia="fr-CA"/>
    </w:rPr>
  </w:style>
  <w:style w:type="paragraph" w:customStyle="1" w:styleId="46EDA616ABD4465F8D4394DA7375B977">
    <w:name w:val="46EDA616ABD4465F8D4394DA7375B977"/>
    <w:rsid w:val="008A5484"/>
    <w:rPr>
      <w:lang w:val="fr-CA" w:eastAsia="fr-CA"/>
    </w:rPr>
  </w:style>
  <w:style w:type="paragraph" w:customStyle="1" w:styleId="168726767B374691ACAF971C3014F76D">
    <w:name w:val="168726767B374691ACAF971C3014F76D"/>
    <w:rsid w:val="008A5484"/>
    <w:rPr>
      <w:lang w:val="fr-CA" w:eastAsia="fr-CA"/>
    </w:rPr>
  </w:style>
  <w:style w:type="paragraph" w:customStyle="1" w:styleId="E802183116A24998AD2431DD0FE8DEE1">
    <w:name w:val="E802183116A24998AD2431DD0FE8DEE1"/>
    <w:rsid w:val="008A5484"/>
    <w:rPr>
      <w:lang w:val="fr-CA" w:eastAsia="fr-CA"/>
    </w:rPr>
  </w:style>
  <w:style w:type="paragraph" w:customStyle="1" w:styleId="03283843E3FA47F9A633ECB8E661780E">
    <w:name w:val="03283843E3FA47F9A633ECB8E661780E"/>
    <w:rsid w:val="008A5484"/>
    <w:rPr>
      <w:lang w:val="fr-CA" w:eastAsia="fr-CA"/>
    </w:rPr>
  </w:style>
  <w:style w:type="paragraph" w:customStyle="1" w:styleId="846510A41E0640F6A9F5A7F587904D66">
    <w:name w:val="846510A41E0640F6A9F5A7F587904D66"/>
    <w:rsid w:val="008A5484"/>
    <w:rPr>
      <w:lang w:val="fr-CA" w:eastAsia="fr-CA"/>
    </w:rPr>
  </w:style>
  <w:style w:type="paragraph" w:customStyle="1" w:styleId="9C4550EA5D9647F49F8BD836EA0879DE">
    <w:name w:val="9C4550EA5D9647F49F8BD836EA0879DE"/>
    <w:rsid w:val="008A5484"/>
    <w:rPr>
      <w:lang w:val="fr-CA" w:eastAsia="fr-CA"/>
    </w:rPr>
  </w:style>
  <w:style w:type="paragraph" w:customStyle="1" w:styleId="645ACEA2917F4180AD99D625EA6FDE87">
    <w:name w:val="645ACEA2917F4180AD99D625EA6FDE87"/>
    <w:rsid w:val="008A5484"/>
    <w:rPr>
      <w:lang w:val="fr-CA" w:eastAsia="fr-CA"/>
    </w:rPr>
  </w:style>
  <w:style w:type="paragraph" w:customStyle="1" w:styleId="CC310808495A44839275DDD2C2DAF6D7">
    <w:name w:val="CC310808495A44839275DDD2C2DAF6D7"/>
    <w:rsid w:val="008A5484"/>
    <w:rPr>
      <w:lang w:val="fr-CA" w:eastAsia="fr-CA"/>
    </w:rPr>
  </w:style>
  <w:style w:type="paragraph" w:customStyle="1" w:styleId="1E57D3D8D3F549C7AF95ED1C13C520C0">
    <w:name w:val="1E57D3D8D3F549C7AF95ED1C13C520C0"/>
    <w:rsid w:val="008A5484"/>
    <w:rPr>
      <w:lang w:val="fr-CA" w:eastAsia="fr-CA"/>
    </w:rPr>
  </w:style>
  <w:style w:type="paragraph" w:customStyle="1" w:styleId="A0824BBE321A47429DF6B901C7F0B12E">
    <w:name w:val="A0824BBE321A47429DF6B901C7F0B12E"/>
    <w:rsid w:val="008A5484"/>
    <w:rPr>
      <w:lang w:val="fr-CA" w:eastAsia="fr-CA"/>
    </w:rPr>
  </w:style>
  <w:style w:type="paragraph" w:customStyle="1" w:styleId="CAE1672D46CF4C4DB2AACEF8EA30160A">
    <w:name w:val="CAE1672D46CF4C4DB2AACEF8EA30160A"/>
    <w:rsid w:val="008A5484"/>
    <w:rPr>
      <w:lang w:val="fr-CA" w:eastAsia="fr-CA"/>
    </w:rPr>
  </w:style>
  <w:style w:type="paragraph" w:customStyle="1" w:styleId="662E4530D1374764829E58A507F794F8">
    <w:name w:val="662E4530D1374764829E58A507F794F8"/>
    <w:rsid w:val="008A5484"/>
    <w:rPr>
      <w:lang w:val="fr-CA" w:eastAsia="fr-CA"/>
    </w:rPr>
  </w:style>
  <w:style w:type="paragraph" w:customStyle="1" w:styleId="8456797D1CCD47AAA192E83B3CB32CAA">
    <w:name w:val="8456797D1CCD47AAA192E83B3CB32CAA"/>
    <w:rsid w:val="008A5484"/>
    <w:rPr>
      <w:lang w:val="fr-CA" w:eastAsia="fr-CA"/>
    </w:rPr>
  </w:style>
  <w:style w:type="paragraph" w:customStyle="1" w:styleId="304D969326DA467BBFFF493A1D21C634">
    <w:name w:val="304D969326DA467BBFFF493A1D21C634"/>
    <w:rsid w:val="008A5484"/>
    <w:rPr>
      <w:lang w:val="fr-CA" w:eastAsia="fr-CA"/>
    </w:rPr>
  </w:style>
  <w:style w:type="paragraph" w:customStyle="1" w:styleId="E9FFDAF1799C4076B359D8CC641F2FC9">
    <w:name w:val="E9FFDAF1799C4076B359D8CC641F2FC9"/>
    <w:rsid w:val="008A5484"/>
    <w:rPr>
      <w:lang w:val="fr-CA" w:eastAsia="fr-CA"/>
    </w:rPr>
  </w:style>
  <w:style w:type="paragraph" w:customStyle="1" w:styleId="C2F8A20441864F2295F5ACAD08388971">
    <w:name w:val="C2F8A20441864F2295F5ACAD08388971"/>
    <w:rsid w:val="008A5484"/>
    <w:rPr>
      <w:lang w:val="fr-CA" w:eastAsia="fr-CA"/>
    </w:rPr>
  </w:style>
  <w:style w:type="paragraph" w:customStyle="1" w:styleId="8675D04C16F7487F95C1031D227C5B6E">
    <w:name w:val="8675D04C16F7487F95C1031D227C5B6E"/>
    <w:rsid w:val="008A5484"/>
    <w:rPr>
      <w:lang w:val="fr-CA" w:eastAsia="fr-CA"/>
    </w:rPr>
  </w:style>
  <w:style w:type="paragraph" w:customStyle="1" w:styleId="EDCFF107E0964C8CAB852B6557648250">
    <w:name w:val="EDCFF107E0964C8CAB852B6557648250"/>
    <w:rsid w:val="008A5484"/>
    <w:rPr>
      <w:lang w:val="fr-CA" w:eastAsia="fr-CA"/>
    </w:rPr>
  </w:style>
  <w:style w:type="paragraph" w:customStyle="1" w:styleId="D9CC041871BF4238826CC12A1841855E">
    <w:name w:val="D9CC041871BF4238826CC12A1841855E"/>
    <w:rsid w:val="008A5484"/>
    <w:rPr>
      <w:lang w:val="fr-CA" w:eastAsia="fr-CA"/>
    </w:rPr>
  </w:style>
  <w:style w:type="paragraph" w:customStyle="1" w:styleId="7CD6D00F3E7446C8BEC2B7FDCEB1F960">
    <w:name w:val="7CD6D00F3E7446C8BEC2B7FDCEB1F960"/>
    <w:rsid w:val="008A5484"/>
    <w:rPr>
      <w:lang w:val="fr-CA" w:eastAsia="fr-CA"/>
    </w:rPr>
  </w:style>
  <w:style w:type="paragraph" w:customStyle="1" w:styleId="CC858D9CE51245479F057EFE228FCA35">
    <w:name w:val="CC858D9CE51245479F057EFE228FCA35"/>
    <w:rsid w:val="008A5484"/>
    <w:rPr>
      <w:lang w:val="fr-CA" w:eastAsia="fr-CA"/>
    </w:rPr>
  </w:style>
  <w:style w:type="paragraph" w:customStyle="1" w:styleId="6DDEC23225CC45EAA3F738C900F185F2">
    <w:name w:val="6DDEC23225CC45EAA3F738C900F185F2"/>
    <w:rsid w:val="008A5484"/>
    <w:rPr>
      <w:lang w:val="fr-CA" w:eastAsia="fr-CA"/>
    </w:rPr>
  </w:style>
  <w:style w:type="paragraph" w:customStyle="1" w:styleId="6D67EC01A3584C6F950C449A559B795D">
    <w:name w:val="6D67EC01A3584C6F950C449A559B795D"/>
    <w:rsid w:val="008A5484"/>
    <w:rPr>
      <w:lang w:val="fr-CA" w:eastAsia="fr-CA"/>
    </w:rPr>
  </w:style>
  <w:style w:type="paragraph" w:customStyle="1" w:styleId="DB1AF8098D6E4A899E334433C45AAD10">
    <w:name w:val="DB1AF8098D6E4A899E334433C45AAD10"/>
    <w:rsid w:val="008A5484"/>
    <w:rPr>
      <w:lang w:val="fr-CA" w:eastAsia="fr-CA"/>
    </w:rPr>
  </w:style>
  <w:style w:type="paragraph" w:customStyle="1" w:styleId="791497F207484E068881C11AFE918411">
    <w:name w:val="791497F207484E068881C11AFE918411"/>
    <w:rsid w:val="008A5484"/>
    <w:rPr>
      <w:lang w:val="fr-CA" w:eastAsia="fr-CA"/>
    </w:rPr>
  </w:style>
  <w:style w:type="paragraph" w:customStyle="1" w:styleId="2B41FE7FFB1F4E06A8A1AD3D2BEA947D">
    <w:name w:val="2B41FE7FFB1F4E06A8A1AD3D2BEA947D"/>
    <w:rsid w:val="008A5484"/>
    <w:rPr>
      <w:lang w:val="fr-CA" w:eastAsia="fr-CA"/>
    </w:rPr>
  </w:style>
  <w:style w:type="paragraph" w:customStyle="1" w:styleId="76F3FECD5771412991AC410CD4941003">
    <w:name w:val="76F3FECD5771412991AC410CD4941003"/>
    <w:rsid w:val="008A5484"/>
    <w:rPr>
      <w:lang w:val="fr-CA" w:eastAsia="fr-CA"/>
    </w:rPr>
  </w:style>
  <w:style w:type="paragraph" w:customStyle="1" w:styleId="15A5D818CAEC4C1CA167053CCC7F1C94">
    <w:name w:val="15A5D818CAEC4C1CA167053CCC7F1C94"/>
    <w:rsid w:val="008A5484"/>
    <w:rPr>
      <w:lang w:val="fr-CA" w:eastAsia="fr-CA"/>
    </w:rPr>
  </w:style>
  <w:style w:type="paragraph" w:customStyle="1" w:styleId="892339D15A754A5BA8B95F39C288B167">
    <w:name w:val="892339D15A754A5BA8B95F39C288B167"/>
    <w:rsid w:val="008A5484"/>
    <w:rPr>
      <w:lang w:val="fr-CA" w:eastAsia="fr-CA"/>
    </w:rPr>
  </w:style>
  <w:style w:type="paragraph" w:customStyle="1" w:styleId="EA79A3D7E08A447BAE1A937267B3F7A8">
    <w:name w:val="EA79A3D7E08A447BAE1A937267B3F7A8"/>
    <w:rsid w:val="008A5484"/>
    <w:rPr>
      <w:lang w:val="fr-CA" w:eastAsia="fr-CA"/>
    </w:rPr>
  </w:style>
  <w:style w:type="paragraph" w:customStyle="1" w:styleId="240034F012D245B4B9DB9124F249E1EA">
    <w:name w:val="240034F012D245B4B9DB9124F249E1EA"/>
    <w:rsid w:val="001B20B4"/>
    <w:rPr>
      <w:lang w:val="fr-CA" w:eastAsia="fr-CA"/>
    </w:rPr>
  </w:style>
  <w:style w:type="paragraph" w:customStyle="1" w:styleId="11D40836F1F540699D92085FEF8E05ED">
    <w:name w:val="11D40836F1F540699D92085FEF8E05ED"/>
    <w:rsid w:val="001B20B4"/>
    <w:rPr>
      <w:lang w:val="fr-CA" w:eastAsia="fr-CA"/>
    </w:rPr>
  </w:style>
  <w:style w:type="paragraph" w:customStyle="1" w:styleId="8EBF5BEF9D0C47C88C7C4DF0E041593F">
    <w:name w:val="8EBF5BEF9D0C47C88C7C4DF0E041593F"/>
    <w:rsid w:val="00C645E3"/>
    <w:rPr>
      <w:lang w:val="fr-CA" w:eastAsia="fr-CA"/>
    </w:rPr>
  </w:style>
  <w:style w:type="paragraph" w:customStyle="1" w:styleId="9E449F62DD354473805AB8C0A5C0402B">
    <w:name w:val="9E449F62DD354473805AB8C0A5C0402B"/>
    <w:rsid w:val="00C645E3"/>
    <w:rPr>
      <w:lang w:val="fr-CA" w:eastAsia="fr-CA"/>
    </w:rPr>
  </w:style>
  <w:style w:type="paragraph" w:customStyle="1" w:styleId="5B29F8A7275E41B5AEBC33A3E3E3F94F">
    <w:name w:val="5B29F8A7275E41B5AEBC33A3E3E3F94F"/>
    <w:rsid w:val="00C645E3"/>
    <w:rPr>
      <w:lang w:val="fr-CA" w:eastAsia="fr-CA"/>
    </w:rPr>
  </w:style>
  <w:style w:type="paragraph" w:customStyle="1" w:styleId="348659FDD7884D94A5CEBE6803965094">
    <w:name w:val="348659FDD7884D94A5CEBE6803965094"/>
    <w:rsid w:val="00C645E3"/>
    <w:rPr>
      <w:lang w:val="fr-CA" w:eastAsia="fr-CA"/>
    </w:rPr>
  </w:style>
  <w:style w:type="paragraph" w:customStyle="1" w:styleId="C5A71B66CB0A476194EB99595FAD4998">
    <w:name w:val="C5A71B66CB0A476194EB99595FAD4998"/>
    <w:rsid w:val="00C645E3"/>
    <w:rPr>
      <w:lang w:val="fr-CA" w:eastAsia="fr-CA"/>
    </w:rPr>
  </w:style>
  <w:style w:type="paragraph" w:customStyle="1" w:styleId="594A990244D147DBAF19F5A862C4A21D">
    <w:name w:val="594A990244D147DBAF19F5A862C4A21D"/>
    <w:rsid w:val="00C645E3"/>
    <w:rPr>
      <w:lang w:val="fr-CA" w:eastAsia="fr-CA"/>
    </w:rPr>
  </w:style>
  <w:style w:type="paragraph" w:customStyle="1" w:styleId="D35FC9CE96E74246ACDCD4F380328F55">
    <w:name w:val="D35FC9CE96E74246ACDCD4F380328F55"/>
    <w:rsid w:val="00C645E3"/>
    <w:rPr>
      <w:lang w:val="fr-CA" w:eastAsia="fr-CA"/>
    </w:rPr>
  </w:style>
  <w:style w:type="paragraph" w:customStyle="1" w:styleId="CA422B3628084CB8B50B0EE01A92DE40">
    <w:name w:val="CA422B3628084CB8B50B0EE01A92DE40"/>
    <w:rsid w:val="00C645E3"/>
    <w:rPr>
      <w:lang w:val="fr-CA" w:eastAsia="fr-CA"/>
    </w:rPr>
  </w:style>
  <w:style w:type="paragraph" w:customStyle="1" w:styleId="F4CEC0C3A39E4471970A2DC7EBA8E48B">
    <w:name w:val="F4CEC0C3A39E4471970A2DC7EBA8E48B"/>
    <w:rsid w:val="00C645E3"/>
    <w:rPr>
      <w:lang w:val="fr-CA" w:eastAsia="fr-CA"/>
    </w:rPr>
  </w:style>
  <w:style w:type="paragraph" w:customStyle="1" w:styleId="33B0140888974B9CBC33C7F430286488">
    <w:name w:val="33B0140888974B9CBC33C7F430286488"/>
    <w:rsid w:val="00C645E3"/>
    <w:rPr>
      <w:lang w:val="fr-CA" w:eastAsia="fr-CA"/>
    </w:rPr>
  </w:style>
  <w:style w:type="paragraph" w:customStyle="1" w:styleId="483ECAD2B6D9406DA1ED3E9974A61415">
    <w:name w:val="483ECAD2B6D9406DA1ED3E9974A61415"/>
    <w:rsid w:val="00C645E3"/>
    <w:rPr>
      <w:lang w:val="fr-CA" w:eastAsia="fr-CA"/>
    </w:rPr>
  </w:style>
  <w:style w:type="paragraph" w:customStyle="1" w:styleId="08D295316AE04E17ACABFE0F25655BD0">
    <w:name w:val="08D295316AE04E17ACABFE0F25655BD0"/>
    <w:rsid w:val="00C645E3"/>
    <w:rPr>
      <w:lang w:val="fr-CA" w:eastAsia="fr-CA"/>
    </w:rPr>
  </w:style>
  <w:style w:type="paragraph" w:customStyle="1" w:styleId="03F49662C7974B34AB7F41EC828055F7">
    <w:name w:val="03F49662C7974B34AB7F41EC828055F7"/>
    <w:rsid w:val="00C645E3"/>
    <w:rPr>
      <w:lang w:val="fr-CA" w:eastAsia="fr-CA"/>
    </w:rPr>
  </w:style>
  <w:style w:type="paragraph" w:customStyle="1" w:styleId="26695EC3E26C4610A949A857B1FC06C7">
    <w:name w:val="26695EC3E26C4610A949A857B1FC06C7"/>
    <w:rsid w:val="00C645E3"/>
    <w:rPr>
      <w:lang w:val="fr-CA" w:eastAsia="fr-CA"/>
    </w:rPr>
  </w:style>
  <w:style w:type="paragraph" w:customStyle="1" w:styleId="56F67060E840439093AAA66715C46889">
    <w:name w:val="56F67060E840439093AAA66715C46889"/>
    <w:rsid w:val="00C645E3"/>
    <w:rPr>
      <w:lang w:val="fr-CA" w:eastAsia="fr-CA"/>
    </w:rPr>
  </w:style>
  <w:style w:type="paragraph" w:customStyle="1" w:styleId="E6A3732AADD443888C0D106B000F18D3">
    <w:name w:val="E6A3732AADD443888C0D106B000F18D3"/>
    <w:rsid w:val="00C645E3"/>
    <w:rPr>
      <w:lang w:val="fr-CA" w:eastAsia="fr-CA"/>
    </w:rPr>
  </w:style>
  <w:style w:type="paragraph" w:customStyle="1" w:styleId="D13BAA353D9C4C27903E7871B9D30649">
    <w:name w:val="D13BAA353D9C4C27903E7871B9D30649"/>
    <w:rsid w:val="00C645E3"/>
    <w:rPr>
      <w:lang w:val="fr-CA" w:eastAsia="fr-CA"/>
    </w:rPr>
  </w:style>
  <w:style w:type="paragraph" w:customStyle="1" w:styleId="83E736AF5A2B491C9CE59DC9E34D398E">
    <w:name w:val="83E736AF5A2B491C9CE59DC9E34D398E"/>
    <w:rsid w:val="00C645E3"/>
    <w:rPr>
      <w:lang w:val="fr-CA" w:eastAsia="fr-CA"/>
    </w:rPr>
  </w:style>
  <w:style w:type="paragraph" w:customStyle="1" w:styleId="BD1D4075205B47CAB2AE06D17D141406">
    <w:name w:val="BD1D4075205B47CAB2AE06D17D141406"/>
    <w:rsid w:val="00C645E3"/>
    <w:rPr>
      <w:lang w:val="fr-CA" w:eastAsia="fr-CA"/>
    </w:rPr>
  </w:style>
  <w:style w:type="paragraph" w:customStyle="1" w:styleId="45D03FDB51184883BDD167A166831D42">
    <w:name w:val="45D03FDB51184883BDD167A166831D42"/>
    <w:rsid w:val="005A18A8"/>
    <w:rPr>
      <w:lang w:val="fr-CA" w:eastAsia="fr-CA"/>
    </w:rPr>
  </w:style>
  <w:style w:type="paragraph" w:customStyle="1" w:styleId="F4D8ED9E67FC4F92B33DDF833DEC27D5">
    <w:name w:val="F4D8ED9E67FC4F92B33DDF833DEC27D5"/>
    <w:rsid w:val="00DA5973"/>
    <w:rPr>
      <w:lang w:val="en-US" w:eastAsia="en-US"/>
    </w:rPr>
  </w:style>
  <w:style w:type="paragraph" w:customStyle="1" w:styleId="F0FE38B4FF63444FAA3BBE1D862CB51A">
    <w:name w:val="F0FE38B4FF63444FAA3BBE1D862CB51A"/>
    <w:rsid w:val="00DA5973"/>
    <w:rPr>
      <w:lang w:val="en-US" w:eastAsia="en-US"/>
    </w:rPr>
  </w:style>
  <w:style w:type="paragraph" w:customStyle="1" w:styleId="BE929ACF92A14F65A6E49A324BB315BB">
    <w:name w:val="BE929ACF92A14F65A6E49A324BB315BB"/>
    <w:rsid w:val="00DA5973"/>
    <w:rPr>
      <w:lang w:val="en-US" w:eastAsia="en-US"/>
    </w:rPr>
  </w:style>
  <w:style w:type="paragraph" w:customStyle="1" w:styleId="07DAAF2068114EFBBCE04BCD81C3388B">
    <w:name w:val="07DAAF2068114EFBBCE04BCD81C3388B"/>
    <w:rsid w:val="00DA5973"/>
    <w:rPr>
      <w:lang w:val="en-US" w:eastAsia="en-US"/>
    </w:rPr>
  </w:style>
  <w:style w:type="paragraph" w:customStyle="1" w:styleId="894B581268934D24B0E8D48B095E349F">
    <w:name w:val="894B581268934D24B0E8D48B095E349F"/>
    <w:rsid w:val="00DA5973"/>
    <w:rPr>
      <w:lang w:val="en-US" w:eastAsia="en-US"/>
    </w:rPr>
  </w:style>
  <w:style w:type="paragraph" w:customStyle="1" w:styleId="18C156A83A9F48C2B4589C72D9B69D65">
    <w:name w:val="18C156A83A9F48C2B4589C72D9B69D65"/>
    <w:rsid w:val="00DA5973"/>
    <w:rPr>
      <w:lang w:val="en-US" w:eastAsia="en-US"/>
    </w:rPr>
  </w:style>
  <w:style w:type="paragraph" w:customStyle="1" w:styleId="44EFF4B5FAA9456FB067F85D15187513">
    <w:name w:val="44EFF4B5FAA9456FB067F85D15187513"/>
    <w:rsid w:val="00DA5973"/>
    <w:rPr>
      <w:lang w:val="en-US" w:eastAsia="en-US"/>
    </w:rPr>
  </w:style>
  <w:style w:type="paragraph" w:customStyle="1" w:styleId="38CBD1841F824C999FADF8A87C6EB9C1">
    <w:name w:val="38CBD1841F824C999FADF8A87C6EB9C1"/>
    <w:rsid w:val="00DA5973"/>
    <w:rPr>
      <w:lang w:val="en-US" w:eastAsia="en-US"/>
    </w:rPr>
  </w:style>
  <w:style w:type="paragraph" w:customStyle="1" w:styleId="FF55E43EE02444E1B595285C9094E260">
    <w:name w:val="FF55E43EE02444E1B595285C9094E260"/>
    <w:rsid w:val="00DA5973"/>
    <w:rPr>
      <w:lang w:val="en-US" w:eastAsia="en-US"/>
    </w:rPr>
  </w:style>
  <w:style w:type="paragraph" w:customStyle="1" w:styleId="33FA8343B20A4564BCD71F2A4B9B03E3">
    <w:name w:val="33FA8343B20A4564BCD71F2A4B9B03E3"/>
    <w:rsid w:val="00DA5973"/>
    <w:rPr>
      <w:lang w:val="en-US" w:eastAsia="en-US"/>
    </w:rPr>
  </w:style>
  <w:style w:type="paragraph" w:customStyle="1" w:styleId="4185005BCF4D49DEAB36A626E657607D">
    <w:name w:val="4185005BCF4D49DEAB36A626E657607D"/>
    <w:rsid w:val="00DA5973"/>
    <w:rPr>
      <w:lang w:val="en-US" w:eastAsia="en-US"/>
    </w:rPr>
  </w:style>
  <w:style w:type="paragraph" w:customStyle="1" w:styleId="216893A4203A45F8A996BE83AB565C52">
    <w:name w:val="216893A4203A45F8A996BE83AB565C52"/>
    <w:rsid w:val="00DA5973"/>
    <w:rPr>
      <w:lang w:val="en-US" w:eastAsia="en-US"/>
    </w:rPr>
  </w:style>
  <w:style w:type="paragraph" w:customStyle="1" w:styleId="42A15077BBA94A10B7AFF416789E442A">
    <w:name w:val="42A15077BBA94A10B7AFF416789E442A"/>
    <w:rsid w:val="00DA5973"/>
    <w:rPr>
      <w:lang w:val="en-US" w:eastAsia="en-US"/>
    </w:rPr>
  </w:style>
  <w:style w:type="paragraph" w:customStyle="1" w:styleId="FD05F586F8F74C9A899F0D78725CB4B1">
    <w:name w:val="FD05F586F8F74C9A899F0D78725CB4B1"/>
    <w:rsid w:val="00DA5973"/>
    <w:rPr>
      <w:lang w:val="en-US" w:eastAsia="en-US"/>
    </w:rPr>
  </w:style>
  <w:style w:type="paragraph" w:customStyle="1" w:styleId="1670B72C554747CC8AB995F109619BA1">
    <w:name w:val="1670B72C554747CC8AB995F109619BA1"/>
    <w:rsid w:val="00DA5973"/>
    <w:rPr>
      <w:lang w:val="en-US" w:eastAsia="en-US"/>
    </w:rPr>
  </w:style>
  <w:style w:type="paragraph" w:customStyle="1" w:styleId="1AD7544AD6914DB4BA9577A934DABD3B">
    <w:name w:val="1AD7544AD6914DB4BA9577A934DABD3B"/>
    <w:rsid w:val="00DA5973"/>
    <w:rPr>
      <w:lang w:val="en-US" w:eastAsia="en-US"/>
    </w:rPr>
  </w:style>
  <w:style w:type="paragraph" w:customStyle="1" w:styleId="7B83078D1C824F04A76A894F43E676A3">
    <w:name w:val="7B83078D1C824F04A76A894F43E676A3"/>
    <w:rsid w:val="00DA5973"/>
    <w:rPr>
      <w:lang w:val="en-US" w:eastAsia="en-US"/>
    </w:rPr>
  </w:style>
  <w:style w:type="paragraph" w:customStyle="1" w:styleId="4F5B3433B2D0463FBD78A872274E6783">
    <w:name w:val="4F5B3433B2D0463FBD78A872274E6783"/>
    <w:rsid w:val="00DA5973"/>
    <w:rPr>
      <w:lang w:val="en-US" w:eastAsia="en-US"/>
    </w:rPr>
  </w:style>
  <w:style w:type="paragraph" w:customStyle="1" w:styleId="12E835EA53E642F7BA0949F56B4E10F7">
    <w:name w:val="12E835EA53E642F7BA0949F56B4E10F7"/>
    <w:rsid w:val="00DA5973"/>
    <w:rPr>
      <w:lang w:val="en-US" w:eastAsia="en-US"/>
    </w:rPr>
  </w:style>
  <w:style w:type="paragraph" w:customStyle="1" w:styleId="FC800E4F97F448D18E37F7A097EFF152">
    <w:name w:val="FC800E4F97F448D18E37F7A097EFF152"/>
    <w:rsid w:val="00DA5973"/>
    <w:rPr>
      <w:lang w:val="en-US" w:eastAsia="en-US"/>
    </w:rPr>
  </w:style>
  <w:style w:type="paragraph" w:customStyle="1" w:styleId="D91C746A21D940D09B533A72A057B905">
    <w:name w:val="D91C746A21D940D09B533A72A057B905"/>
    <w:rsid w:val="00DA5973"/>
    <w:rPr>
      <w:lang w:val="en-US" w:eastAsia="en-US"/>
    </w:rPr>
  </w:style>
  <w:style w:type="paragraph" w:customStyle="1" w:styleId="F6444E280F4F420FA622943A09AF75A5">
    <w:name w:val="F6444E280F4F420FA622943A09AF75A5"/>
    <w:rsid w:val="00DA5973"/>
    <w:rPr>
      <w:lang w:val="en-US" w:eastAsia="en-US"/>
    </w:rPr>
  </w:style>
  <w:style w:type="paragraph" w:customStyle="1" w:styleId="E37EE0B9A42B470CA06EA1C545E4EDA5">
    <w:name w:val="E37EE0B9A42B470CA06EA1C545E4EDA5"/>
    <w:rsid w:val="00DA5973"/>
    <w:rPr>
      <w:lang w:val="en-US" w:eastAsia="en-US"/>
    </w:rPr>
  </w:style>
  <w:style w:type="paragraph" w:customStyle="1" w:styleId="E80E7AF8782F4DBFB0EAD35927597BF5">
    <w:name w:val="E80E7AF8782F4DBFB0EAD35927597BF5"/>
    <w:rsid w:val="00DA5973"/>
    <w:rPr>
      <w:lang w:val="en-US" w:eastAsia="en-US"/>
    </w:rPr>
  </w:style>
  <w:style w:type="paragraph" w:customStyle="1" w:styleId="D7F2B624F046484E8CB8631F304C3DA5">
    <w:name w:val="D7F2B624F046484E8CB8631F304C3DA5"/>
    <w:rsid w:val="00DA5973"/>
    <w:rPr>
      <w:lang w:val="en-US" w:eastAsia="en-US"/>
    </w:rPr>
  </w:style>
  <w:style w:type="paragraph" w:customStyle="1" w:styleId="CD4F37333F6242BA80C31A7FD1E0187A">
    <w:name w:val="CD4F37333F6242BA80C31A7FD1E0187A"/>
    <w:rsid w:val="00332682"/>
    <w:rPr>
      <w:lang w:val="en-US" w:eastAsia="en-US"/>
    </w:rPr>
  </w:style>
  <w:style w:type="paragraph" w:customStyle="1" w:styleId="DFDE7119C6674A16B4FE41D692EA6833">
    <w:name w:val="DFDE7119C6674A16B4FE41D692EA6833"/>
    <w:rsid w:val="00332682"/>
    <w:rPr>
      <w:lang w:val="en-US" w:eastAsia="en-US"/>
    </w:rPr>
  </w:style>
  <w:style w:type="paragraph" w:customStyle="1" w:styleId="99BAECEF183B4192A3E46B3BF73E0840">
    <w:name w:val="99BAECEF183B4192A3E46B3BF73E0840"/>
    <w:rsid w:val="00B73CB4"/>
    <w:rPr>
      <w:lang w:val="en-US" w:eastAsia="en-US"/>
    </w:rPr>
  </w:style>
  <w:style w:type="paragraph" w:customStyle="1" w:styleId="8C2F009AC33B4882B92A740DC1873CC8">
    <w:name w:val="8C2F009AC33B4882B92A740DC1873CC8"/>
    <w:rsid w:val="00B73CB4"/>
    <w:rPr>
      <w:lang w:val="en-US" w:eastAsia="en-US"/>
    </w:rPr>
  </w:style>
  <w:style w:type="paragraph" w:customStyle="1" w:styleId="D8123EAD8C9249E88093B4FED7B7693D">
    <w:name w:val="D8123EAD8C9249E88093B4FED7B7693D"/>
    <w:rsid w:val="00B73CB4"/>
    <w:rPr>
      <w:lang w:val="en-US" w:eastAsia="en-US"/>
    </w:rPr>
  </w:style>
  <w:style w:type="paragraph" w:customStyle="1" w:styleId="2EC802302BD74E86895CAD09D8919C59">
    <w:name w:val="2EC802302BD74E86895CAD09D8919C59"/>
    <w:rsid w:val="00B73CB4"/>
    <w:rPr>
      <w:lang w:val="en-US" w:eastAsia="en-US"/>
    </w:rPr>
  </w:style>
  <w:style w:type="paragraph" w:customStyle="1" w:styleId="134688FDC901471183CB342312003D21">
    <w:name w:val="134688FDC901471183CB342312003D21"/>
    <w:rsid w:val="00B73CB4"/>
    <w:rPr>
      <w:lang w:val="en-US" w:eastAsia="en-US"/>
    </w:rPr>
  </w:style>
  <w:style w:type="paragraph" w:customStyle="1" w:styleId="1D00A1C952664BC98C69497C19CB1E48">
    <w:name w:val="1D00A1C952664BC98C69497C19CB1E48"/>
    <w:rsid w:val="00B73CB4"/>
    <w:rPr>
      <w:lang w:val="en-US" w:eastAsia="en-US"/>
    </w:rPr>
  </w:style>
  <w:style w:type="paragraph" w:customStyle="1" w:styleId="CF441474D10D4BB49E8815D5E1BAD7D5">
    <w:name w:val="CF441474D10D4BB49E8815D5E1BAD7D5"/>
    <w:rsid w:val="00B73CB4"/>
    <w:rPr>
      <w:lang w:val="en-US" w:eastAsia="en-US"/>
    </w:rPr>
  </w:style>
  <w:style w:type="paragraph" w:customStyle="1" w:styleId="CE12444EBC374467B06261D1D7B4FBF0">
    <w:name w:val="CE12444EBC374467B06261D1D7B4FBF0"/>
    <w:rsid w:val="00B73CB4"/>
    <w:rPr>
      <w:lang w:val="en-US" w:eastAsia="en-US"/>
    </w:rPr>
  </w:style>
  <w:style w:type="paragraph" w:customStyle="1" w:styleId="021ACD628B264294839A5AD52708107F">
    <w:name w:val="021ACD628B264294839A5AD52708107F"/>
    <w:rsid w:val="00B73CB4"/>
    <w:rPr>
      <w:lang w:val="en-US" w:eastAsia="en-US"/>
    </w:rPr>
  </w:style>
  <w:style w:type="paragraph" w:customStyle="1" w:styleId="491ED104F8274430A67B560608EABC5C">
    <w:name w:val="491ED104F8274430A67B560608EABC5C"/>
    <w:rsid w:val="00B73CB4"/>
    <w:rPr>
      <w:lang w:val="en-US" w:eastAsia="en-US"/>
    </w:rPr>
  </w:style>
  <w:style w:type="paragraph" w:customStyle="1" w:styleId="DB3BFFF219E4402C90018E77ACAF1010">
    <w:name w:val="DB3BFFF219E4402C90018E77ACAF1010"/>
    <w:rsid w:val="00B73CB4"/>
    <w:rPr>
      <w:lang w:val="en-US" w:eastAsia="en-US"/>
    </w:rPr>
  </w:style>
  <w:style w:type="paragraph" w:customStyle="1" w:styleId="37B7D5F76DEF4B28AE2E1F5F010E0ECB">
    <w:name w:val="37B7D5F76DEF4B28AE2E1F5F010E0ECB"/>
    <w:rsid w:val="00B73CB4"/>
    <w:rPr>
      <w:lang w:val="en-US" w:eastAsia="en-US"/>
    </w:rPr>
  </w:style>
  <w:style w:type="paragraph" w:customStyle="1" w:styleId="BF005EA92BE34455A4A67E22378BE2A6">
    <w:name w:val="BF005EA92BE34455A4A67E22378BE2A6"/>
    <w:rsid w:val="00B73CB4"/>
    <w:rPr>
      <w:lang w:val="en-US" w:eastAsia="en-US"/>
    </w:rPr>
  </w:style>
  <w:style w:type="paragraph" w:customStyle="1" w:styleId="EBACA18FA4944D23BD0E3B6B71BB7781">
    <w:name w:val="EBACA18FA4944D23BD0E3B6B71BB7781"/>
    <w:rsid w:val="00B73CB4"/>
    <w:rPr>
      <w:lang w:val="en-US" w:eastAsia="en-US"/>
    </w:rPr>
  </w:style>
  <w:style w:type="paragraph" w:customStyle="1" w:styleId="B70F94FD4E0E4134BE118477829F347E">
    <w:name w:val="B70F94FD4E0E4134BE118477829F347E"/>
    <w:rsid w:val="00B73CB4"/>
    <w:rPr>
      <w:lang w:val="en-US" w:eastAsia="en-US"/>
    </w:rPr>
  </w:style>
  <w:style w:type="paragraph" w:customStyle="1" w:styleId="9AC02A6CA784497490655254F7784826">
    <w:name w:val="9AC02A6CA784497490655254F7784826"/>
    <w:rsid w:val="00B73CB4"/>
    <w:rPr>
      <w:lang w:val="en-US" w:eastAsia="en-US"/>
    </w:rPr>
  </w:style>
  <w:style w:type="paragraph" w:customStyle="1" w:styleId="FE94501D765849BC87F9015FAC634C77">
    <w:name w:val="FE94501D765849BC87F9015FAC634C77"/>
    <w:rsid w:val="00B73CB4"/>
    <w:rPr>
      <w:lang w:val="en-US" w:eastAsia="en-US"/>
    </w:rPr>
  </w:style>
  <w:style w:type="paragraph" w:customStyle="1" w:styleId="66C05B6F943F45DB801A74D86FA231E0">
    <w:name w:val="66C05B6F943F45DB801A74D86FA231E0"/>
    <w:rsid w:val="00B73CB4"/>
    <w:rPr>
      <w:lang w:val="en-US" w:eastAsia="en-US"/>
    </w:rPr>
  </w:style>
  <w:style w:type="paragraph" w:customStyle="1" w:styleId="27E8FBEAD43C4127A5455E35995DFE62">
    <w:name w:val="27E8FBEAD43C4127A5455E35995DFE62"/>
    <w:rsid w:val="00B73CB4"/>
    <w:rPr>
      <w:lang w:val="en-US" w:eastAsia="en-US"/>
    </w:rPr>
  </w:style>
  <w:style w:type="paragraph" w:customStyle="1" w:styleId="42E3C696D3F34041B157CC41C4FE4132">
    <w:name w:val="42E3C696D3F34041B157CC41C4FE4132"/>
    <w:rsid w:val="00B73CB4"/>
    <w:rPr>
      <w:lang w:val="en-US" w:eastAsia="en-US"/>
    </w:rPr>
  </w:style>
  <w:style w:type="paragraph" w:customStyle="1" w:styleId="DD1FFDA7E40340B1B12CE7A4664FA9A6">
    <w:name w:val="DD1FFDA7E40340B1B12CE7A4664FA9A6"/>
    <w:rsid w:val="00B73CB4"/>
    <w:rPr>
      <w:lang w:val="en-US" w:eastAsia="en-US"/>
    </w:rPr>
  </w:style>
  <w:style w:type="paragraph" w:customStyle="1" w:styleId="47092AB43CC34C71A4FA79940E03F5E4">
    <w:name w:val="47092AB43CC34C71A4FA79940E03F5E4"/>
    <w:rsid w:val="00B73CB4"/>
    <w:rPr>
      <w:lang w:val="en-US" w:eastAsia="en-US"/>
    </w:rPr>
  </w:style>
  <w:style w:type="paragraph" w:customStyle="1" w:styleId="D971A640ED2A44598EC479506DF670EF">
    <w:name w:val="D971A640ED2A44598EC479506DF670EF"/>
    <w:rsid w:val="00B73CB4"/>
    <w:rPr>
      <w:lang w:val="en-US" w:eastAsia="en-US"/>
    </w:rPr>
  </w:style>
  <w:style w:type="paragraph" w:customStyle="1" w:styleId="8DB2822353804658835BBBAF60C4DA8B">
    <w:name w:val="8DB2822353804658835BBBAF60C4DA8B"/>
    <w:rsid w:val="00B73CB4"/>
    <w:rPr>
      <w:lang w:val="en-US" w:eastAsia="en-US"/>
    </w:rPr>
  </w:style>
  <w:style w:type="paragraph" w:customStyle="1" w:styleId="B13C3E926EDB4E1D8E4BC261B45C15B7">
    <w:name w:val="B13C3E926EDB4E1D8E4BC261B45C15B7"/>
    <w:rsid w:val="00B73CB4"/>
    <w:rPr>
      <w:lang w:val="en-US" w:eastAsia="en-US"/>
    </w:rPr>
  </w:style>
  <w:style w:type="paragraph" w:customStyle="1" w:styleId="2EE5442C4588406C8CECA2AFC1D4D854">
    <w:name w:val="2EE5442C4588406C8CECA2AFC1D4D854"/>
    <w:rsid w:val="00B73CB4"/>
    <w:rPr>
      <w:lang w:val="en-US" w:eastAsia="en-US"/>
    </w:rPr>
  </w:style>
  <w:style w:type="paragraph" w:customStyle="1" w:styleId="34F4DB77ABB54296AC97EF98F7FEDBAE">
    <w:name w:val="34F4DB77ABB54296AC97EF98F7FEDBAE"/>
    <w:rsid w:val="00B73CB4"/>
    <w:rPr>
      <w:lang w:val="en-US" w:eastAsia="en-US"/>
    </w:rPr>
  </w:style>
  <w:style w:type="paragraph" w:customStyle="1" w:styleId="049C40ADC626493887B949E79D9970B0">
    <w:name w:val="049C40ADC626493887B949E79D9970B0"/>
    <w:rsid w:val="00872122"/>
    <w:rPr>
      <w:lang w:val="en-US" w:eastAsia="en-US"/>
    </w:rPr>
  </w:style>
  <w:style w:type="paragraph" w:customStyle="1" w:styleId="EB1238220826416B84602BC89F41BDCB">
    <w:name w:val="EB1238220826416B84602BC89F41BDCB"/>
    <w:rsid w:val="004915B1"/>
    <w:rPr>
      <w:lang w:val="en-US" w:eastAsia="en-US"/>
    </w:rPr>
  </w:style>
  <w:style w:type="paragraph" w:customStyle="1" w:styleId="423F4EFAD5EE4CA7ACA1971E1B3D9941">
    <w:name w:val="423F4EFAD5EE4CA7ACA1971E1B3D9941"/>
    <w:rsid w:val="004915B1"/>
    <w:rPr>
      <w:lang w:val="en-US" w:eastAsia="en-US"/>
    </w:rPr>
  </w:style>
  <w:style w:type="paragraph" w:customStyle="1" w:styleId="64C5A77C6D2845F8905F5F339B57D9AD">
    <w:name w:val="64C5A77C6D2845F8905F5F339B57D9AD"/>
    <w:rsid w:val="004915B1"/>
    <w:rPr>
      <w:lang w:val="en-US" w:eastAsia="en-US"/>
    </w:rPr>
  </w:style>
  <w:style w:type="paragraph" w:customStyle="1" w:styleId="56D467CBDA1A4B0CA4013BFE87B56C5E">
    <w:name w:val="56D467CBDA1A4B0CA4013BFE87B56C5E"/>
    <w:rsid w:val="004915B1"/>
    <w:rPr>
      <w:lang w:val="en-US" w:eastAsia="en-US"/>
    </w:rPr>
  </w:style>
  <w:style w:type="paragraph" w:customStyle="1" w:styleId="249241C19D134DCD83D1EAF51602EFE0">
    <w:name w:val="249241C19D134DCD83D1EAF51602EFE0"/>
    <w:rsid w:val="004915B1"/>
    <w:rPr>
      <w:lang w:val="en-US" w:eastAsia="en-US"/>
    </w:rPr>
  </w:style>
  <w:style w:type="paragraph" w:customStyle="1" w:styleId="7347E1F81C7D48EDBC37C9C054ED1B40">
    <w:name w:val="7347E1F81C7D48EDBC37C9C054ED1B40"/>
    <w:rsid w:val="004915B1"/>
    <w:rPr>
      <w:lang w:val="en-US" w:eastAsia="en-US"/>
    </w:rPr>
  </w:style>
  <w:style w:type="paragraph" w:customStyle="1" w:styleId="FF899F7FD5584E939F086FCC2E45D5D1">
    <w:name w:val="FF899F7FD5584E939F086FCC2E45D5D1"/>
    <w:rsid w:val="004915B1"/>
    <w:rPr>
      <w:lang w:val="en-US" w:eastAsia="en-US"/>
    </w:rPr>
  </w:style>
  <w:style w:type="paragraph" w:customStyle="1" w:styleId="645E0A9B5E3549EAAA44E8293081A61F">
    <w:name w:val="645E0A9B5E3549EAAA44E8293081A61F"/>
    <w:rsid w:val="004915B1"/>
    <w:rPr>
      <w:lang w:val="en-US" w:eastAsia="en-US"/>
    </w:rPr>
  </w:style>
  <w:style w:type="paragraph" w:customStyle="1" w:styleId="A3C838A20A7645A8AB4BE6A7F15622D3">
    <w:name w:val="A3C838A20A7645A8AB4BE6A7F15622D3"/>
    <w:rsid w:val="00856670"/>
    <w:rPr>
      <w:lang w:val="en-US" w:eastAsia="en-US"/>
    </w:rPr>
  </w:style>
  <w:style w:type="paragraph" w:customStyle="1" w:styleId="73A45376FE0D44F4A6AC75A22CED31D6">
    <w:name w:val="73A45376FE0D44F4A6AC75A22CED31D6"/>
    <w:rsid w:val="00A84BDC"/>
    <w:rPr>
      <w:lang w:val="en-US" w:eastAsia="en-US"/>
    </w:rPr>
  </w:style>
  <w:style w:type="paragraph" w:customStyle="1" w:styleId="B8A08A14737F40F6AE69125BC954A72B">
    <w:name w:val="B8A08A14737F40F6AE69125BC954A72B"/>
    <w:rsid w:val="00BB24F5"/>
    <w:rPr>
      <w:lang w:val="en-US" w:eastAsia="en-US"/>
    </w:rPr>
  </w:style>
  <w:style w:type="paragraph" w:customStyle="1" w:styleId="232EF84131104EEF90A48945AAAC477B">
    <w:name w:val="232EF84131104EEF90A48945AAAC477B"/>
    <w:rsid w:val="00BB24F5"/>
    <w:rPr>
      <w:lang w:val="en-US" w:eastAsia="en-US"/>
    </w:rPr>
  </w:style>
  <w:style w:type="paragraph" w:customStyle="1" w:styleId="ED17568DC3634620BAA6F6C57E47FDB8">
    <w:name w:val="ED17568DC3634620BAA6F6C57E47FDB8"/>
    <w:rsid w:val="00BB24F5"/>
    <w:rPr>
      <w:lang w:val="en-US" w:eastAsia="en-US"/>
    </w:rPr>
  </w:style>
  <w:style w:type="paragraph" w:customStyle="1" w:styleId="453EADA228844F738F5E056114CF65DB">
    <w:name w:val="453EADA228844F738F5E056114CF65DB"/>
    <w:rsid w:val="00BB24F5"/>
    <w:rPr>
      <w:lang w:val="en-US" w:eastAsia="en-US"/>
    </w:rPr>
  </w:style>
  <w:style w:type="paragraph" w:customStyle="1" w:styleId="30C166F3627C4C2F9F4C687D876ADFDC">
    <w:name w:val="30C166F3627C4C2F9F4C687D876ADFDC"/>
    <w:rsid w:val="00BB24F5"/>
    <w:rPr>
      <w:lang w:val="en-US" w:eastAsia="en-US"/>
    </w:rPr>
  </w:style>
  <w:style w:type="paragraph" w:customStyle="1" w:styleId="2D7C12AC31F44163825C633DD0D8B75A">
    <w:name w:val="2D7C12AC31F44163825C633DD0D8B75A"/>
    <w:rsid w:val="00BB24F5"/>
    <w:rPr>
      <w:lang w:val="en-US" w:eastAsia="en-US"/>
    </w:rPr>
  </w:style>
  <w:style w:type="paragraph" w:customStyle="1" w:styleId="989286FF79F94A61A11243E8895C9154">
    <w:name w:val="989286FF79F94A61A11243E8895C9154"/>
    <w:rsid w:val="00BB24F5"/>
    <w:rPr>
      <w:lang w:val="en-US" w:eastAsia="en-US"/>
    </w:rPr>
  </w:style>
  <w:style w:type="paragraph" w:customStyle="1" w:styleId="763BC92F59E84C4AA012C4DA46E36B5A">
    <w:name w:val="763BC92F59E84C4AA012C4DA46E36B5A"/>
    <w:rsid w:val="00BB24F5"/>
    <w:rPr>
      <w:lang w:val="en-US" w:eastAsia="en-US"/>
    </w:rPr>
  </w:style>
  <w:style w:type="paragraph" w:customStyle="1" w:styleId="F7624DE442454A07BE796A9550DCF513">
    <w:name w:val="F7624DE442454A07BE796A9550DCF513"/>
    <w:rsid w:val="0020249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DBC6A3A174B9140B599851D52532E78" ma:contentTypeVersion="37" ma:contentTypeDescription="Create a new document." ma:contentTypeScope="" ma:versionID="fb420b703f44a5fa923188948c6e6aa7">
  <xsd:schema xmlns:xsd="http://www.w3.org/2001/XMLSchema" xmlns:xs="http://www.w3.org/2001/XMLSchema" xmlns:p="http://schemas.microsoft.com/office/2006/metadata/properties" xmlns:ns1="http://schemas.microsoft.com/sharepoint/v3" xmlns:ns2="ca283e0b-db31-4043-a2ef-b80661bf084a" xmlns:ns3="http://schemas.microsoft.com/sharepoint.v3" xmlns:ns4="54779150-0e5d-4048-aba1-c4f44b4e0f6e" xmlns:ns5="bbc6142c-d4ef-43cd-a991-c7e0edfda6a7" xmlns:ns6="http://schemas.microsoft.com/sharepoint/v4" targetNamespace="http://schemas.microsoft.com/office/2006/metadata/properties" ma:root="true" ma:fieldsID="95fecb3c1a44b7f8fbb76a940b91ba87" ns1:_="" ns2:_="" ns3:_="" ns4:_="" ns5:_="" ns6:_="">
    <xsd:import namespace="http://schemas.microsoft.com/sharepoint/v3"/>
    <xsd:import namespace="ca283e0b-db31-4043-a2ef-b80661bf084a"/>
    <xsd:import namespace="http://schemas.microsoft.com/sharepoint.v3"/>
    <xsd:import namespace="54779150-0e5d-4048-aba1-c4f44b4e0f6e"/>
    <xsd:import namespace="bbc6142c-d4ef-43cd-a991-c7e0edfda6a7"/>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MediaServiceDateTaken" minOccurs="0"/>
                <xsd:element ref="ns4:MediaServiceOCR" minOccurs="0"/>
                <xsd:element ref="ns4:MediaServiceLocation" minOccurs="0"/>
                <xsd:element ref="ns5:SharedWithUsers" minOccurs="0"/>
                <xsd:element ref="ns5:SharedWithDetails" minOccurs="0"/>
                <xsd:element ref="ns1:_vti_ItemHoldRecordStatus" minOccurs="0"/>
                <xsd:element ref="ns6:IconOverlay" minOccurs="0"/>
                <xsd:element ref="ns4:MediaServiceAutoTags" minOccurs="0"/>
                <xsd:element ref="ns1:_vti_ItemDeclaredRecord" minOccurs="0"/>
                <xsd:element ref="ns5:TaxKeywordTaxHTField" minOccurs="0"/>
                <xsd:element ref="ns4:MediaServiceFastMetadata" minOccurs="0"/>
                <xsd:element ref="ns4:MediaServiceMetadata"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2" nillable="true" ma:displayName="Hold and Record Status" ma:decimals="0" ma:description="" ma:hidden="true" ma:indexed="true" ma:internalName="_vti_ItemHoldRecordStatus" ma:readOnly="true">
      <xsd:simpleType>
        <xsd:restriction base="dms:Unknown"/>
      </xsd:simpleType>
    </xsd:element>
    <xsd:element name="_vti_ItemDeclaredRecord" ma:index="35"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78;#Analysis,Planning &amp; Monitoring-456C|5955b2fd-5d7f-4ec6-8d67-6bd2d19d2fc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35;#Training/ instructional materials, toolkits, user guides (non-ICT)|f7254839-f39a-4063-9d34-45784defb8cb"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271bc218-6524-438f-9fa7-5bf0c1abc479}" ma:internalName="TaxCatchAllLabel" ma:readOnly="true" ma:showField="CatchAllDataLabel" ma:web="bbc6142c-d4ef-43cd-a991-c7e0edfda6a7">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271bc218-6524-438f-9fa7-5bf0c1abc479}" ma:internalName="TaxCatchAll" ma:showField="CatchAllData" ma:web="bbc6142c-d4ef-43cd-a991-c7e0edfda6a7">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61;#Staff learning|ec7dc02a-8b04-4549-8288-23fe64bfd2eb"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79150-0e5d-4048-aba1-c4f44b4e0f6e" elementFormDefault="qualified">
    <xsd:import namespace="http://schemas.microsoft.com/office/2006/documentManagement/types"/>
    <xsd:import namespace="http://schemas.microsoft.com/office/infopath/2007/PartnerControls"/>
    <xsd:element name="MediaServiceDateTaken" ma:index="26" nillable="true" ma:displayName="MediaServiceDateTaken" ma:hidden="true" ma:internalName="MediaServiceDateTaken"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Location" ma:index="28" nillable="true" ma:displayName="Location" ma:internalName="MediaServiceLocatio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FastMetadata" ma:index="37" nillable="true" ma:displayName="MediaServiceFastMetadata" ma:hidden="true" ma:internalName="MediaServiceFastMetadata" ma:readOnly="true">
      <xsd:simpleType>
        <xsd:restriction base="dms:Note"/>
      </xsd:simpleType>
    </xsd:element>
    <xsd:element name="MediaServiceMetadata" ma:index="38" nillable="true" ma:displayName="MediaServiceMetadata" ma:hidden="true" ma:internalName="MediaServiceMetadata" ma:readOnly="true">
      <xsd:simpleType>
        <xsd:restriction base="dms:Note"/>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c6142c-d4ef-43cd-a991-c7e0edfda6a7"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TaxKeywordTaxHTField" ma:index="3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 xsi:nil="tru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TaxKeywordTaxHTField xmlns="bbc6142c-d4ef-43cd-a991-c7e0edfda6a7">
      <Terms xmlns="http://schemas.microsoft.com/office/infopath/2007/PartnerControls"/>
    </TaxKeywordTaxHTField>
    <WrittenBy xmlns="ca283e0b-db31-4043-a2ef-b80661bf084a">
      <UserInfo>
        <DisplayName/>
        <AccountId xsi:nil="true"/>
        <AccountType/>
      </UserInfo>
    </WrittenBy>
  </documentManagement>
</p:properties>
</file>

<file path=customXml/item6.xml><?xml version="1.0" encoding="utf-8"?>
<?mso-contentType ?>
<customXsn xmlns="http://schemas.microsoft.com/office/2006/metadata/customXsn">
  <xsnLocation/>
  <cached>True</cached>
  <openByDefault>True</openByDefault>
  <xsnScope/>
</customXsn>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A8154-A06C-425E-9E4B-95803F13BE9E}">
  <ds:schemaRefs>
    <ds:schemaRef ds:uri="http://schemas.microsoft.com/sharepoint/events"/>
  </ds:schemaRefs>
</ds:datastoreItem>
</file>

<file path=customXml/itemProps2.xml><?xml version="1.0" encoding="utf-8"?>
<ds:datastoreItem xmlns:ds="http://schemas.openxmlformats.org/officeDocument/2006/customXml" ds:itemID="{F83AAEB4-8E7C-4010-8A2E-16DC3FF1CFF1}">
  <ds:schemaRefs>
    <ds:schemaRef ds:uri="http://schemas.microsoft.com/sharepoint/v3/contenttype/forms"/>
  </ds:schemaRefs>
</ds:datastoreItem>
</file>

<file path=customXml/itemProps3.xml><?xml version="1.0" encoding="utf-8"?>
<ds:datastoreItem xmlns:ds="http://schemas.openxmlformats.org/officeDocument/2006/customXml" ds:itemID="{60666286-BD15-41C2-BB63-946D8B61CDE0}">
  <ds:schemaRefs>
    <ds:schemaRef ds:uri="Microsoft.SharePoint.Taxonomy.ContentTypeSync"/>
  </ds:schemaRefs>
</ds:datastoreItem>
</file>

<file path=customXml/itemProps4.xml><?xml version="1.0" encoding="utf-8"?>
<ds:datastoreItem xmlns:ds="http://schemas.openxmlformats.org/officeDocument/2006/customXml" ds:itemID="{72CE7A41-41EC-4548-B04B-B7EF9CE64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54779150-0e5d-4048-aba1-c4f44b4e0f6e"/>
    <ds:schemaRef ds:uri="bbc6142c-d4ef-43cd-a991-c7e0edfda6a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33392DD-6709-4172-A100-C86AA9074DD3}">
  <ds:schemaRefs>
    <ds:schemaRef ds:uri="http://schemas.microsoft.com/sharepoint/v3"/>
    <ds:schemaRef ds:uri="http://schemas.microsoft.com/sharepoint/v4"/>
    <ds:schemaRef ds:uri="http://purl.org/dc/terms/"/>
    <ds:schemaRef ds:uri="ca283e0b-db31-4043-a2ef-b80661bf084a"/>
    <ds:schemaRef ds:uri="http://schemas.microsoft.com/office/2006/documentManagement/types"/>
    <ds:schemaRef ds:uri="54779150-0e5d-4048-aba1-c4f44b4e0f6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bbc6142c-d4ef-43cd-a991-c7e0edfda6a7"/>
    <ds:schemaRef ds:uri="http://schemas.microsoft.com/sharepoint.v3"/>
    <ds:schemaRef ds:uri="http://www.w3.org/XML/1998/namespace"/>
    <ds:schemaRef ds:uri="http://purl.org/dc/dcmitype/"/>
  </ds:schemaRefs>
</ds:datastoreItem>
</file>

<file path=customXml/itemProps6.xml><?xml version="1.0" encoding="utf-8"?>
<ds:datastoreItem xmlns:ds="http://schemas.openxmlformats.org/officeDocument/2006/customXml" ds:itemID="{7825B2C8-81F7-445D-8EBD-11CAEDCAC0E8}">
  <ds:schemaRefs>
    <ds:schemaRef ds:uri="http://schemas.microsoft.com/office/2006/metadata/customXsn"/>
  </ds:schemaRefs>
</ds:datastoreItem>
</file>

<file path=customXml/itemProps7.xml><?xml version="1.0" encoding="utf-8"?>
<ds:datastoreItem xmlns:ds="http://schemas.openxmlformats.org/officeDocument/2006/customXml" ds:itemID="{446F4F79-7636-41FD-B1C3-9F517D352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Storyboard</Template>
  <TotalTime>16</TotalTime>
  <Pages>21</Pages>
  <Words>2370</Words>
  <Characters>13511</Characters>
  <Application>Microsoft Office Word</Application>
  <DocSecurity>0</DocSecurity>
  <Lines>112</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 Kimberly Tam</dc:creator>
  <cp:lastModifiedBy>Melissa Laurent</cp:lastModifiedBy>
  <cp:revision>4</cp:revision>
  <cp:lastPrinted>2017-08-30T20:43:00Z</cp:lastPrinted>
  <dcterms:created xsi:type="dcterms:W3CDTF">2020-07-31T11:39:00Z</dcterms:created>
  <dcterms:modified xsi:type="dcterms:W3CDTF">2020-07-31T13:27:00Z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0x0101009BA85F8052A6DA4FA3E31FF9F74C6970003DBC6A3A174B9140B599851D52532E78</vt:lpwstr>
  </property>
  <property fmtid="{D5CDD505-2E9C-101B-9397-08002B2CF9AE}" pid="3" name="Topic">
    <vt:lpwstr/>
  </property>
  <property fmtid="{D5CDD505-2E9C-101B-9397-08002B2CF9AE}" pid="4" name="OfficeDivision">
    <vt:lpwstr/>
  </property>
  <property fmtid="{D5CDD505-2E9C-101B-9397-08002B2CF9AE}" pid="5" name="DocumentType">
    <vt:lpwstr/>
  </property>
  <property fmtid="{D5CDD505-2E9C-101B-9397-08002B2CF9AE}" pid="6" name="TaxKeyword">
    <vt:lpwstr/>
  </property>
  <property fmtid="{D5CDD505-2E9C-101B-9397-08002B2CF9AE}" pid="7" name="GeographicScope">
    <vt:lpwstr/>
  </property>
</Properties>
</file>